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B07" w:rsidRDefault="003F7B07" w:rsidP="003F7B07">
      <w:pPr>
        <w:autoSpaceDE w:val="0"/>
        <w:autoSpaceDN w:val="0"/>
        <w:adjustRightInd w:val="0"/>
        <w:jc w:val="center"/>
        <w:rPr>
          <w:rFonts w:ascii="Times New Roman" w:hAnsi="Times New Roman" w:cs="Times New Roman"/>
          <w:b/>
          <w:color w:val="2D2E29"/>
          <w:sz w:val="28"/>
          <w:szCs w:val="28"/>
          <w:u w:val="single"/>
        </w:rPr>
      </w:pPr>
      <w:r>
        <w:rPr>
          <w:rFonts w:ascii="Times New Roman" w:hAnsi="Times New Roman" w:cs="Times New Roman"/>
          <w:b/>
          <w:color w:val="2D2E29"/>
          <w:sz w:val="28"/>
          <w:szCs w:val="28"/>
          <w:u w:val="single"/>
        </w:rPr>
        <w:t xml:space="preserve">Attachment B: </w:t>
      </w:r>
      <w:r w:rsidRPr="00CB579E">
        <w:rPr>
          <w:rFonts w:ascii="Times New Roman" w:hAnsi="Times New Roman" w:cs="Times New Roman"/>
          <w:b/>
          <w:color w:val="2D2E29"/>
          <w:sz w:val="28"/>
          <w:szCs w:val="28"/>
          <w:u w:val="single"/>
        </w:rPr>
        <w:t>Specific Reference Data</w:t>
      </w:r>
    </w:p>
    <w:p w:rsidR="003F7B07" w:rsidRDefault="003F7B07" w:rsidP="003F7B07">
      <w:pPr>
        <w:autoSpaceDE w:val="0"/>
        <w:autoSpaceDN w:val="0"/>
        <w:adjustRightInd w:val="0"/>
        <w:rPr>
          <w:rFonts w:ascii="Times New Roman" w:hAnsi="Times New Roman" w:cs="Times New Roman"/>
          <w:b/>
          <w:color w:val="2D2E29"/>
          <w:sz w:val="28"/>
          <w:szCs w:val="28"/>
          <w:u w:val="single"/>
        </w:rPr>
      </w:pPr>
    </w:p>
    <w:p w:rsidR="003F7B07" w:rsidRDefault="003F7B07" w:rsidP="003F7B07">
      <w:pPr>
        <w:autoSpaceDE w:val="0"/>
        <w:autoSpaceDN w:val="0"/>
        <w:adjustRightInd w:val="0"/>
        <w:rPr>
          <w:rFonts w:ascii="Times New Roman" w:hAnsi="Times New Roman" w:cs="Times New Roman"/>
          <w:b/>
          <w:color w:val="2D2E29"/>
          <w:sz w:val="28"/>
          <w:szCs w:val="28"/>
          <w:u w:val="single"/>
        </w:rPr>
      </w:pPr>
    </w:p>
    <w:p w:rsidR="003F7B07" w:rsidRDefault="003F7B07" w:rsidP="003F7B07">
      <w:pPr>
        <w:autoSpaceDE w:val="0"/>
        <w:autoSpaceDN w:val="0"/>
        <w:adjustRightInd w:val="0"/>
        <w:rPr>
          <w:rFonts w:ascii="Times New Roman" w:hAnsi="Times New Roman" w:cs="Times New Roman"/>
          <w:b/>
          <w:color w:val="2D2E29"/>
          <w:sz w:val="28"/>
          <w:szCs w:val="28"/>
          <w:u w:val="single"/>
        </w:rPr>
      </w:pPr>
      <w:r>
        <w:rPr>
          <w:rFonts w:ascii="Times New Roman" w:hAnsi="Times New Roman" w:cs="Times New Roman"/>
          <w:b/>
          <w:color w:val="2D2E29"/>
          <w:sz w:val="28"/>
          <w:szCs w:val="28"/>
          <w:u w:val="single"/>
        </w:rPr>
        <w:t>Superstructure Depth:</w:t>
      </w:r>
    </w:p>
    <w:p w:rsidR="003F7B07" w:rsidRPr="00CB579E" w:rsidRDefault="003F7B07" w:rsidP="003F7B07">
      <w:pPr>
        <w:autoSpaceDE w:val="0"/>
        <w:autoSpaceDN w:val="0"/>
        <w:adjustRightInd w:val="0"/>
        <w:rPr>
          <w:rFonts w:ascii="Times New Roman" w:hAnsi="Times New Roman" w:cs="Times New Roman"/>
          <w:b/>
          <w:color w:val="2D2E29"/>
          <w:sz w:val="28"/>
          <w:szCs w:val="28"/>
          <w:u w:val="single"/>
        </w:rPr>
      </w:pPr>
    </w:p>
    <w:p w:rsidR="003F7B07" w:rsidRDefault="003F7B07" w:rsidP="003F7B07">
      <w:pPr>
        <w:autoSpaceDE w:val="0"/>
        <w:autoSpaceDN w:val="0"/>
        <w:adjustRightInd w:val="0"/>
        <w:rPr>
          <w:rFonts w:ascii="Times New Roman" w:hAnsi="Times New Roman" w:cs="Times New Roman"/>
          <w:color w:val="2D2E29"/>
          <w:sz w:val="23"/>
          <w:szCs w:val="23"/>
        </w:rPr>
      </w:pPr>
      <w:r>
        <w:rPr>
          <w:rFonts w:ascii="Times New Roman" w:hAnsi="Times New Roman" w:cs="Times New Roman"/>
          <w:color w:val="2D2E29"/>
          <w:sz w:val="23"/>
          <w:szCs w:val="23"/>
        </w:rPr>
        <w:t>SCDOT BDM Section 12.2.2</w:t>
      </w:r>
    </w:p>
    <w:p w:rsidR="003F7B07" w:rsidRDefault="003F7B07" w:rsidP="003F7B07">
      <w:pPr>
        <w:autoSpaceDE w:val="0"/>
        <w:autoSpaceDN w:val="0"/>
        <w:adjustRightInd w:val="0"/>
        <w:rPr>
          <w:rFonts w:ascii="Times New Roman" w:hAnsi="Times New Roman" w:cs="Times New Roman"/>
          <w:color w:val="2D2E29"/>
          <w:sz w:val="23"/>
          <w:szCs w:val="23"/>
        </w:rPr>
      </w:pPr>
    </w:p>
    <w:p w:rsidR="003F7B07" w:rsidRDefault="003F7B07" w:rsidP="003F7B07">
      <w:pPr>
        <w:autoSpaceDE w:val="0"/>
        <w:autoSpaceDN w:val="0"/>
        <w:adjustRightInd w:val="0"/>
        <w:ind w:left="720"/>
        <w:rPr>
          <w:rFonts w:ascii="Times New Roman" w:hAnsi="Times New Roman" w:cs="Times New Roman"/>
          <w:color w:val="2D2E29"/>
          <w:sz w:val="23"/>
          <w:szCs w:val="23"/>
        </w:rPr>
      </w:pPr>
      <w:r w:rsidRPr="00CB579E">
        <w:rPr>
          <w:rFonts w:ascii="Times New Roman" w:hAnsi="Times New Roman" w:cs="Times New Roman"/>
          <w:color w:val="2D2E29"/>
          <w:sz w:val="23"/>
          <w:szCs w:val="23"/>
        </w:rPr>
        <w:t>12.2.2.1 General</w:t>
      </w:r>
      <w:r w:rsidR="00F5733C">
        <w:rPr>
          <w:rFonts w:ascii="Times New Roman" w:hAnsi="Times New Roman" w:cs="Times New Roman"/>
          <w:color w:val="2D2E29"/>
          <w:sz w:val="23"/>
          <w:szCs w:val="23"/>
        </w:rPr>
        <w:t xml:space="preserve">: </w:t>
      </w:r>
      <w:r w:rsidRPr="00CB579E">
        <w:rPr>
          <w:rFonts w:ascii="Times New Roman" w:hAnsi="Times New Roman" w:cs="Times New Roman"/>
          <w:color w:val="2D2E29"/>
          <w:sz w:val="23"/>
          <w:szCs w:val="23"/>
        </w:rPr>
        <w:t xml:space="preserve"> The LRFD Specifications states that the traditional live-load deflection criteria is optional for bridges both with and without sidewalks because static live-load deflection is not a good measure of dynamic excitation. Nonetheless, in the absence of a better criterion and because of concerns on durability, SCDOT has determined that it is appropriate to limit live-load deflections.</w:t>
      </w:r>
    </w:p>
    <w:p w:rsidR="003F7B07" w:rsidRDefault="003F7B07" w:rsidP="003F7B07">
      <w:pPr>
        <w:autoSpaceDE w:val="0"/>
        <w:autoSpaceDN w:val="0"/>
        <w:adjustRightInd w:val="0"/>
        <w:ind w:left="720"/>
        <w:rPr>
          <w:rFonts w:ascii="Times New Roman" w:hAnsi="Times New Roman" w:cs="Times New Roman"/>
          <w:color w:val="2D2E29"/>
          <w:sz w:val="23"/>
          <w:szCs w:val="23"/>
        </w:rPr>
      </w:pPr>
    </w:p>
    <w:p w:rsidR="003F7B07" w:rsidRDefault="003F7B07" w:rsidP="003F7B07">
      <w:pPr>
        <w:autoSpaceDE w:val="0"/>
        <w:autoSpaceDN w:val="0"/>
        <w:adjustRightInd w:val="0"/>
        <w:ind w:left="720"/>
        <w:rPr>
          <w:rFonts w:ascii="Times New Roman" w:hAnsi="Times New Roman" w:cs="Times New Roman"/>
          <w:color w:val="2D2E29"/>
          <w:sz w:val="23"/>
          <w:szCs w:val="23"/>
        </w:rPr>
      </w:pPr>
      <w:r w:rsidRPr="00CB579E">
        <w:rPr>
          <w:rFonts w:ascii="Times New Roman" w:hAnsi="Times New Roman" w:cs="Times New Roman"/>
          <w:color w:val="2D2E29"/>
          <w:sz w:val="23"/>
          <w:szCs w:val="23"/>
        </w:rPr>
        <w:t>12.2.2.2 Criteria Live-load deflections shall be limited based upon the span-length-based criteria of LRFD Article 2.5.2.6.2 with consideration to either the presence or the absence of pedestrian traffic. The minimum superstructure depth limits of LRFD Article 2.5.2.6.3 shall also be met.</w:t>
      </w:r>
    </w:p>
    <w:p w:rsidR="003F7B07" w:rsidRDefault="003F7B07" w:rsidP="003F7B07">
      <w:pPr>
        <w:autoSpaceDE w:val="0"/>
        <w:autoSpaceDN w:val="0"/>
        <w:adjustRightInd w:val="0"/>
        <w:rPr>
          <w:rFonts w:ascii="Times New Roman" w:hAnsi="Times New Roman" w:cs="Times New Roman"/>
          <w:color w:val="2D2E29"/>
          <w:sz w:val="23"/>
          <w:szCs w:val="23"/>
        </w:rPr>
      </w:pPr>
    </w:p>
    <w:p w:rsidR="003F7B07" w:rsidRDefault="003F7B07" w:rsidP="003F7B07">
      <w:pPr>
        <w:autoSpaceDE w:val="0"/>
        <w:autoSpaceDN w:val="0"/>
        <w:adjustRightInd w:val="0"/>
        <w:rPr>
          <w:rFonts w:ascii="Times New Roman" w:hAnsi="Times New Roman" w:cs="Times New Roman"/>
          <w:color w:val="2D2E29"/>
          <w:sz w:val="23"/>
          <w:szCs w:val="23"/>
        </w:rPr>
      </w:pPr>
      <w:r>
        <w:rPr>
          <w:rFonts w:ascii="Times New Roman" w:hAnsi="Times New Roman" w:cs="Times New Roman"/>
          <w:color w:val="2D2E29"/>
          <w:sz w:val="23"/>
          <w:szCs w:val="23"/>
        </w:rPr>
        <w:t>AASHTO Article 2.5.2.6.2</w:t>
      </w:r>
    </w:p>
    <w:p w:rsidR="003F7B07" w:rsidRPr="002E5FD5" w:rsidRDefault="003F7B07" w:rsidP="003F7B07">
      <w:pPr>
        <w:autoSpaceDE w:val="0"/>
        <w:autoSpaceDN w:val="0"/>
        <w:adjustRightInd w:val="0"/>
        <w:rPr>
          <w:rFonts w:ascii="Times New Roman" w:hAnsi="Times New Roman" w:cs="Times New Roman"/>
          <w:color w:val="2D2E29"/>
          <w:sz w:val="23"/>
          <w:szCs w:val="23"/>
        </w:rPr>
      </w:pPr>
      <w:r w:rsidRPr="002E5FD5">
        <w:rPr>
          <w:rFonts w:ascii="Times New Roman" w:hAnsi="Times New Roman" w:cs="Times New Roman"/>
          <w:color w:val="2D2E29"/>
          <w:sz w:val="23"/>
          <w:szCs w:val="23"/>
        </w:rPr>
        <w:t>In the absence of other criteria, these limits may be applied to steel, aluminum and/or concrete bridges:</w:t>
      </w:r>
    </w:p>
    <w:p w:rsidR="003F7B07" w:rsidRPr="002E5FD5" w:rsidRDefault="003F7B07" w:rsidP="003F7B07">
      <w:pPr>
        <w:autoSpaceDE w:val="0"/>
        <w:autoSpaceDN w:val="0"/>
        <w:adjustRightInd w:val="0"/>
        <w:rPr>
          <w:rFonts w:ascii="Times New Roman" w:hAnsi="Times New Roman" w:cs="Times New Roman"/>
          <w:color w:val="2D2E29"/>
          <w:sz w:val="23"/>
          <w:szCs w:val="23"/>
        </w:rPr>
      </w:pPr>
      <w:r w:rsidRPr="002E5FD5">
        <w:rPr>
          <w:rFonts w:ascii="Times New Roman" w:hAnsi="Times New Roman" w:cs="Times New Roman"/>
          <w:noProof/>
          <w:color w:val="2D2E29"/>
          <w:sz w:val="23"/>
          <w:szCs w:val="23"/>
        </w:rPr>
        <w:drawing>
          <wp:inline distT="0" distB="0" distL="0" distR="0" wp14:anchorId="301AC45B" wp14:editId="0DEBAE94">
            <wp:extent cx="3486150" cy="133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486150" cy="1333500"/>
                    </a:xfrm>
                    <a:prstGeom prst="rect">
                      <a:avLst/>
                    </a:prstGeom>
                  </pic:spPr>
                </pic:pic>
              </a:graphicData>
            </a:graphic>
          </wp:inline>
        </w:drawing>
      </w:r>
    </w:p>
    <w:p w:rsidR="003F7B07" w:rsidRDefault="003F7B07" w:rsidP="003F7B07">
      <w:pPr>
        <w:autoSpaceDE w:val="0"/>
        <w:autoSpaceDN w:val="0"/>
        <w:adjustRightInd w:val="0"/>
      </w:pPr>
    </w:p>
    <w:p w:rsidR="003F7B07" w:rsidRDefault="003F7B07" w:rsidP="003F7B07">
      <w:pPr>
        <w:autoSpaceDE w:val="0"/>
        <w:autoSpaceDN w:val="0"/>
        <w:adjustRightInd w:val="0"/>
        <w:rPr>
          <w:rFonts w:ascii="Times New Roman" w:hAnsi="Times New Roman" w:cs="Times New Roman"/>
          <w:color w:val="2D2E29"/>
          <w:sz w:val="23"/>
          <w:szCs w:val="23"/>
        </w:rPr>
      </w:pPr>
      <w:r>
        <w:rPr>
          <w:rFonts w:ascii="Times New Roman" w:hAnsi="Times New Roman" w:cs="Times New Roman"/>
          <w:color w:val="2D2E29"/>
          <w:sz w:val="23"/>
          <w:szCs w:val="23"/>
        </w:rPr>
        <w:t>AASHTO Article 2.5.2.6.3</w:t>
      </w:r>
    </w:p>
    <w:p w:rsidR="003F7B07" w:rsidRDefault="003F7B07" w:rsidP="003F7B07">
      <w:pPr>
        <w:autoSpaceDE w:val="0"/>
        <w:autoSpaceDN w:val="0"/>
        <w:adjustRightInd w:val="0"/>
        <w:rPr>
          <w:rFonts w:ascii="Times New Roman" w:hAnsi="Times New Roman" w:cs="Times New Roman"/>
          <w:color w:val="2D2E29"/>
          <w:sz w:val="23"/>
          <w:szCs w:val="23"/>
        </w:rPr>
      </w:pPr>
      <w:r w:rsidRPr="002E5FD5">
        <w:rPr>
          <w:rFonts w:ascii="Times New Roman" w:hAnsi="Times New Roman" w:cs="Times New Roman"/>
          <w:color w:val="2D2E29"/>
          <w:sz w:val="23"/>
          <w:szCs w:val="23"/>
        </w:rPr>
        <w:t>Table 2.5.2.6.3-1 Traditional Minimum Depths for Constant Depth Superstructures</w:t>
      </w:r>
    </w:p>
    <w:p w:rsidR="003F7B07" w:rsidRDefault="003F7B07" w:rsidP="003F7B07">
      <w:pPr>
        <w:autoSpaceDE w:val="0"/>
        <w:autoSpaceDN w:val="0"/>
        <w:adjustRightInd w:val="0"/>
        <w:rPr>
          <w:rFonts w:ascii="Times New Roman" w:hAnsi="Times New Roman" w:cs="Times New Roman"/>
          <w:color w:val="2D2E29"/>
          <w:sz w:val="23"/>
          <w:szCs w:val="23"/>
        </w:rPr>
      </w:pPr>
      <w:r>
        <w:rPr>
          <w:noProof/>
        </w:rPr>
        <w:drawing>
          <wp:inline distT="0" distB="0" distL="0" distR="0" wp14:anchorId="25951D3D" wp14:editId="648F6CD9">
            <wp:extent cx="5600700" cy="2647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600700" cy="2647950"/>
                    </a:xfrm>
                    <a:prstGeom prst="rect">
                      <a:avLst/>
                    </a:prstGeom>
                  </pic:spPr>
                </pic:pic>
              </a:graphicData>
            </a:graphic>
          </wp:inline>
        </w:drawing>
      </w:r>
    </w:p>
    <w:p w:rsidR="003F7B07" w:rsidRDefault="003F7B07" w:rsidP="003F7B07">
      <w:pPr>
        <w:autoSpaceDE w:val="0"/>
        <w:autoSpaceDN w:val="0"/>
        <w:adjustRightInd w:val="0"/>
        <w:rPr>
          <w:rFonts w:ascii="Times New Roman" w:hAnsi="Times New Roman" w:cs="Times New Roman"/>
          <w:color w:val="2D2E29"/>
          <w:sz w:val="23"/>
          <w:szCs w:val="23"/>
        </w:rPr>
      </w:pPr>
    </w:p>
    <w:p w:rsidR="003F7B07" w:rsidRDefault="003F7B07" w:rsidP="003F7B07">
      <w:pPr>
        <w:autoSpaceDE w:val="0"/>
        <w:autoSpaceDN w:val="0"/>
        <w:adjustRightInd w:val="0"/>
        <w:rPr>
          <w:rFonts w:ascii="Times New Roman" w:hAnsi="Times New Roman" w:cs="Times New Roman"/>
          <w:color w:val="2D2E29"/>
          <w:sz w:val="23"/>
          <w:szCs w:val="23"/>
        </w:rPr>
      </w:pPr>
    </w:p>
    <w:p w:rsidR="003F7B07" w:rsidRDefault="003F7B07" w:rsidP="003F7B07">
      <w:pPr>
        <w:autoSpaceDE w:val="0"/>
        <w:autoSpaceDN w:val="0"/>
        <w:adjustRightInd w:val="0"/>
        <w:rPr>
          <w:rFonts w:ascii="Times New Roman" w:hAnsi="Times New Roman" w:cs="Times New Roman"/>
          <w:color w:val="2D2E29"/>
          <w:sz w:val="23"/>
          <w:szCs w:val="23"/>
        </w:rPr>
      </w:pPr>
      <w:r>
        <w:rPr>
          <w:rFonts w:ascii="Times New Roman" w:hAnsi="Times New Roman" w:cs="Times New Roman"/>
          <w:color w:val="2D2E29"/>
          <w:sz w:val="23"/>
          <w:szCs w:val="23"/>
        </w:rPr>
        <w:t>SCDOT BDM Section 15.5.5</w:t>
      </w:r>
    </w:p>
    <w:p w:rsidR="003F7B07" w:rsidRDefault="003F7B07" w:rsidP="003F7B07">
      <w:pPr>
        <w:autoSpaceDE w:val="0"/>
        <w:autoSpaceDN w:val="0"/>
        <w:adjustRightInd w:val="0"/>
        <w:ind w:left="720"/>
        <w:rPr>
          <w:rFonts w:ascii="Times New Roman" w:hAnsi="Times New Roman" w:cs="Times New Roman"/>
          <w:color w:val="2D2E29"/>
          <w:sz w:val="23"/>
          <w:szCs w:val="23"/>
        </w:rPr>
      </w:pPr>
      <w:r w:rsidRPr="002E5FD5">
        <w:rPr>
          <w:rFonts w:ascii="Times New Roman" w:hAnsi="Times New Roman" w:cs="Times New Roman"/>
          <w:color w:val="2D2E29"/>
          <w:sz w:val="23"/>
          <w:szCs w:val="23"/>
        </w:rPr>
        <w:t>Standard prestressed concrete cored slab cross sections are 3′-0″ by 1′-9″ or 3′-0″ by 2′-0″. Prestressed concrete cored slab bridges of 30-ft, 40-ft, 50-ft, and 60-ft span lengths are presented in the SCDOT Bridge Design Drawings and Details (available at the SCDOT website) which provide typical plans, elevations, sections, and details.</w:t>
      </w:r>
    </w:p>
    <w:p w:rsidR="003F7B07" w:rsidRDefault="003F7B07" w:rsidP="003F7B07">
      <w:pPr>
        <w:autoSpaceDE w:val="0"/>
        <w:autoSpaceDN w:val="0"/>
        <w:adjustRightInd w:val="0"/>
        <w:rPr>
          <w:rFonts w:ascii="Times New Roman" w:hAnsi="Times New Roman" w:cs="Times New Roman"/>
          <w:color w:val="2D2E29"/>
          <w:sz w:val="23"/>
          <w:szCs w:val="23"/>
        </w:rPr>
      </w:pPr>
    </w:p>
    <w:p w:rsidR="003F7B07" w:rsidRDefault="003F7B07" w:rsidP="003F7B07">
      <w:pPr>
        <w:autoSpaceDE w:val="0"/>
        <w:autoSpaceDN w:val="0"/>
        <w:adjustRightInd w:val="0"/>
        <w:rPr>
          <w:rFonts w:ascii="Times New Roman" w:hAnsi="Times New Roman" w:cs="Times New Roman"/>
          <w:color w:val="2D2E29"/>
          <w:sz w:val="23"/>
          <w:szCs w:val="23"/>
        </w:rPr>
      </w:pPr>
      <w:r w:rsidRPr="00CB579E">
        <w:rPr>
          <w:rFonts w:ascii="Times New Roman" w:hAnsi="Times New Roman" w:cs="Times New Roman"/>
          <w:color w:val="2D2E29"/>
          <w:sz w:val="23"/>
          <w:szCs w:val="23"/>
        </w:rPr>
        <w:t>AASHTO Table 3.4.1-1</w:t>
      </w:r>
    </w:p>
    <w:p w:rsidR="003F7B07" w:rsidRDefault="003F7B07" w:rsidP="003F7B07">
      <w:pPr>
        <w:autoSpaceDE w:val="0"/>
        <w:autoSpaceDN w:val="0"/>
        <w:adjustRightInd w:val="0"/>
        <w:rPr>
          <w:rFonts w:ascii="Times New Roman" w:hAnsi="Times New Roman" w:cs="Times New Roman"/>
          <w:color w:val="2D2E29"/>
          <w:sz w:val="23"/>
          <w:szCs w:val="23"/>
        </w:rPr>
      </w:pPr>
      <w:r>
        <w:rPr>
          <w:noProof/>
        </w:rPr>
        <w:drawing>
          <wp:inline distT="0" distB="0" distL="0" distR="0" wp14:anchorId="6D4FA9CE" wp14:editId="24323009">
            <wp:extent cx="5305425" cy="41529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305425" cy="4152900"/>
                    </a:xfrm>
                    <a:prstGeom prst="rect">
                      <a:avLst/>
                    </a:prstGeom>
                  </pic:spPr>
                </pic:pic>
              </a:graphicData>
            </a:graphic>
          </wp:inline>
        </w:drawing>
      </w:r>
    </w:p>
    <w:p w:rsidR="003F7B07" w:rsidRDefault="003F7B07" w:rsidP="003F7B07">
      <w:pPr>
        <w:autoSpaceDE w:val="0"/>
        <w:autoSpaceDN w:val="0"/>
        <w:adjustRightInd w:val="0"/>
        <w:rPr>
          <w:rFonts w:ascii="Times New Roman" w:hAnsi="Times New Roman" w:cs="Times New Roman"/>
          <w:color w:val="2D2E29"/>
          <w:sz w:val="23"/>
          <w:szCs w:val="23"/>
        </w:rPr>
      </w:pPr>
    </w:p>
    <w:p w:rsidR="003F7B07" w:rsidRDefault="003F7B07" w:rsidP="003F7B07">
      <w:pPr>
        <w:autoSpaceDE w:val="0"/>
        <w:autoSpaceDN w:val="0"/>
        <w:adjustRightInd w:val="0"/>
        <w:rPr>
          <w:rFonts w:ascii="Times New Roman" w:hAnsi="Times New Roman" w:cs="Times New Roman"/>
          <w:color w:val="2D2E29"/>
          <w:sz w:val="23"/>
          <w:szCs w:val="23"/>
        </w:rPr>
      </w:pPr>
    </w:p>
    <w:p w:rsidR="003F7B07" w:rsidRPr="002E5FD5" w:rsidRDefault="003F7B07" w:rsidP="003F7B07">
      <w:pPr>
        <w:autoSpaceDE w:val="0"/>
        <w:autoSpaceDN w:val="0"/>
        <w:adjustRightInd w:val="0"/>
        <w:rPr>
          <w:rFonts w:ascii="Times New Roman" w:hAnsi="Times New Roman" w:cs="Times New Roman"/>
          <w:color w:val="2D2E29"/>
          <w:sz w:val="23"/>
          <w:szCs w:val="23"/>
        </w:rPr>
      </w:pPr>
      <w:r>
        <w:rPr>
          <w:rFonts w:ascii="Times New Roman" w:hAnsi="Times New Roman" w:cs="Times New Roman"/>
          <w:b/>
          <w:color w:val="2D2E29"/>
          <w:sz w:val="28"/>
          <w:szCs w:val="28"/>
          <w:u w:val="single"/>
        </w:rPr>
        <w:t>Bridge Length:</w:t>
      </w:r>
    </w:p>
    <w:p w:rsidR="003F7B07" w:rsidRDefault="003F7B07" w:rsidP="003F7B07">
      <w:pPr>
        <w:autoSpaceDE w:val="0"/>
        <w:autoSpaceDN w:val="0"/>
        <w:adjustRightInd w:val="0"/>
        <w:rPr>
          <w:rFonts w:ascii="Times New Roman" w:hAnsi="Times New Roman" w:cs="Times New Roman"/>
          <w:color w:val="2E2E2E"/>
          <w:sz w:val="23"/>
          <w:szCs w:val="23"/>
        </w:rPr>
      </w:pPr>
    </w:p>
    <w:p w:rsidR="003F7B07" w:rsidRDefault="003F7B07" w:rsidP="003F7B07">
      <w:pPr>
        <w:autoSpaceDE w:val="0"/>
        <w:autoSpaceDN w:val="0"/>
        <w:adjustRightInd w:val="0"/>
        <w:rPr>
          <w:rFonts w:ascii="Times New Roman" w:hAnsi="Times New Roman" w:cs="Times New Roman"/>
          <w:color w:val="2D2E29"/>
          <w:sz w:val="23"/>
          <w:szCs w:val="23"/>
        </w:rPr>
      </w:pPr>
      <w:r w:rsidRPr="00CB579E">
        <w:rPr>
          <w:rFonts w:ascii="Times New Roman" w:hAnsi="Times New Roman" w:cs="Times New Roman"/>
          <w:color w:val="2D2E29"/>
          <w:sz w:val="23"/>
          <w:szCs w:val="23"/>
        </w:rPr>
        <w:t>SCDOT HDS Section 1.1.1</w:t>
      </w:r>
    </w:p>
    <w:p w:rsidR="003F7B07" w:rsidRDefault="003F7B07" w:rsidP="003F7B07">
      <w:pPr>
        <w:autoSpaceDE w:val="0"/>
        <w:autoSpaceDN w:val="0"/>
        <w:adjustRightInd w:val="0"/>
        <w:ind w:left="720"/>
        <w:rPr>
          <w:rFonts w:ascii="Times New Roman" w:hAnsi="Times New Roman" w:cs="Times New Roman"/>
          <w:color w:val="2D2E29"/>
          <w:sz w:val="23"/>
          <w:szCs w:val="23"/>
        </w:rPr>
      </w:pPr>
      <w:r w:rsidRPr="00CB579E">
        <w:rPr>
          <w:rFonts w:ascii="Times New Roman" w:hAnsi="Times New Roman" w:cs="Times New Roman"/>
          <w:color w:val="2D2E29"/>
          <w:sz w:val="23"/>
          <w:szCs w:val="23"/>
        </w:rPr>
        <w:t>The design discharge for establishing bridge location and bridge geometry for secondary roads is the 25-year discharge. For primary and interstate routes, the design discharge is the 50-year discharge. All stream crossings are to be analyzed for the 100-year flood to insure that one (1) foot or less of backwater is caused by the proposed bridge when compared to unrestricted or natural conditions.</w:t>
      </w:r>
    </w:p>
    <w:p w:rsidR="003F7B07" w:rsidRDefault="003F7B07" w:rsidP="003F7B07">
      <w:pPr>
        <w:autoSpaceDE w:val="0"/>
        <w:autoSpaceDN w:val="0"/>
        <w:adjustRightInd w:val="0"/>
        <w:rPr>
          <w:rFonts w:ascii="Times New Roman" w:hAnsi="Times New Roman" w:cs="Times New Roman"/>
          <w:color w:val="2D2E29"/>
          <w:sz w:val="23"/>
          <w:szCs w:val="23"/>
        </w:rPr>
      </w:pPr>
    </w:p>
    <w:p w:rsidR="003F7B07" w:rsidRDefault="003F7B07" w:rsidP="003F7B07">
      <w:pPr>
        <w:autoSpaceDE w:val="0"/>
        <w:autoSpaceDN w:val="0"/>
        <w:adjustRightInd w:val="0"/>
        <w:rPr>
          <w:rFonts w:ascii="Times New Roman" w:hAnsi="Times New Roman" w:cs="Times New Roman"/>
          <w:color w:val="2D2E29"/>
          <w:sz w:val="23"/>
          <w:szCs w:val="23"/>
        </w:rPr>
      </w:pPr>
      <w:r w:rsidRPr="00CB579E">
        <w:rPr>
          <w:rFonts w:ascii="Times New Roman" w:hAnsi="Times New Roman" w:cs="Times New Roman"/>
          <w:color w:val="2D2E29"/>
          <w:sz w:val="23"/>
          <w:szCs w:val="23"/>
        </w:rPr>
        <w:t>SC</w:t>
      </w:r>
      <w:r>
        <w:rPr>
          <w:rFonts w:ascii="Times New Roman" w:hAnsi="Times New Roman" w:cs="Times New Roman"/>
          <w:color w:val="2D2E29"/>
          <w:sz w:val="23"/>
          <w:szCs w:val="23"/>
        </w:rPr>
        <w:t>D</w:t>
      </w:r>
      <w:r w:rsidRPr="00CB579E">
        <w:rPr>
          <w:rFonts w:ascii="Times New Roman" w:hAnsi="Times New Roman" w:cs="Times New Roman"/>
          <w:color w:val="2D2E29"/>
          <w:sz w:val="23"/>
          <w:szCs w:val="23"/>
        </w:rPr>
        <w:t>OT HDS S</w:t>
      </w:r>
      <w:r>
        <w:rPr>
          <w:rFonts w:ascii="Times New Roman" w:hAnsi="Times New Roman" w:cs="Times New Roman"/>
          <w:color w:val="2D2E29"/>
          <w:sz w:val="23"/>
          <w:szCs w:val="23"/>
        </w:rPr>
        <w:t>ection 1.2</w:t>
      </w:r>
    </w:p>
    <w:p w:rsidR="003F7B07" w:rsidRDefault="003F7B07" w:rsidP="003F7B07">
      <w:pPr>
        <w:autoSpaceDE w:val="0"/>
        <w:autoSpaceDN w:val="0"/>
        <w:adjustRightInd w:val="0"/>
        <w:ind w:left="720"/>
        <w:rPr>
          <w:rFonts w:ascii="Times New Roman" w:hAnsi="Times New Roman" w:cs="Times New Roman"/>
          <w:color w:val="2D2E29"/>
          <w:sz w:val="23"/>
          <w:szCs w:val="23"/>
        </w:rPr>
      </w:pPr>
      <w:r w:rsidRPr="00CB579E">
        <w:rPr>
          <w:rFonts w:ascii="Times New Roman" w:hAnsi="Times New Roman" w:cs="Times New Roman"/>
          <w:color w:val="2D2E29"/>
          <w:sz w:val="23"/>
          <w:szCs w:val="23"/>
        </w:rPr>
        <w:t xml:space="preserve">1.2 Level 1: Qualitative and Geomorphic Analysis The qualitative and geomorphic analysis is the first step in a logical progression of analysis in bridge design that moves from the general descriptive to the detailed quantitative design. This approach first defines the design </w:t>
      </w:r>
      <w:r w:rsidRPr="00CB579E">
        <w:rPr>
          <w:rFonts w:ascii="Times New Roman" w:hAnsi="Times New Roman" w:cs="Times New Roman"/>
          <w:color w:val="2D2E29"/>
          <w:sz w:val="23"/>
          <w:szCs w:val="23"/>
        </w:rPr>
        <w:lastRenderedPageBreak/>
        <w:t>problem and then evaluates the stream and its geomorphic responses over time. It evaluates qualitatively the possible stream responses to the proposed or existing highway structures.</w:t>
      </w:r>
    </w:p>
    <w:p w:rsidR="003F7B07" w:rsidRDefault="003F7B07" w:rsidP="003F7B07">
      <w:pPr>
        <w:autoSpaceDE w:val="0"/>
        <w:autoSpaceDN w:val="0"/>
        <w:adjustRightInd w:val="0"/>
        <w:ind w:left="720"/>
        <w:rPr>
          <w:rFonts w:ascii="Times New Roman" w:hAnsi="Times New Roman" w:cs="Times New Roman"/>
          <w:color w:val="2D2E29"/>
          <w:sz w:val="23"/>
          <w:szCs w:val="23"/>
        </w:rPr>
      </w:pPr>
    </w:p>
    <w:p w:rsidR="003F7B07" w:rsidRDefault="003F7B07" w:rsidP="003F7B07">
      <w:pPr>
        <w:autoSpaceDE w:val="0"/>
        <w:autoSpaceDN w:val="0"/>
        <w:adjustRightInd w:val="0"/>
        <w:rPr>
          <w:rFonts w:ascii="Times New Roman" w:hAnsi="Times New Roman" w:cs="Times New Roman"/>
          <w:color w:val="2D2E29"/>
          <w:sz w:val="23"/>
          <w:szCs w:val="23"/>
        </w:rPr>
      </w:pPr>
      <w:r w:rsidRPr="00CB579E">
        <w:rPr>
          <w:rFonts w:ascii="Times New Roman" w:hAnsi="Times New Roman" w:cs="Times New Roman"/>
          <w:color w:val="2D2E29"/>
          <w:sz w:val="23"/>
          <w:szCs w:val="23"/>
        </w:rPr>
        <w:t>SC</w:t>
      </w:r>
      <w:r>
        <w:rPr>
          <w:rFonts w:ascii="Times New Roman" w:hAnsi="Times New Roman" w:cs="Times New Roman"/>
          <w:color w:val="2D2E29"/>
          <w:sz w:val="23"/>
          <w:szCs w:val="23"/>
        </w:rPr>
        <w:t>D</w:t>
      </w:r>
      <w:r w:rsidRPr="00CB579E">
        <w:rPr>
          <w:rFonts w:ascii="Times New Roman" w:hAnsi="Times New Roman" w:cs="Times New Roman"/>
          <w:color w:val="2D2E29"/>
          <w:sz w:val="23"/>
          <w:szCs w:val="23"/>
        </w:rPr>
        <w:t>OT HDS Section 1.2.1</w:t>
      </w:r>
    </w:p>
    <w:p w:rsidR="003F7B07" w:rsidRDefault="003F7B07" w:rsidP="003F7B07">
      <w:pPr>
        <w:autoSpaceDE w:val="0"/>
        <w:autoSpaceDN w:val="0"/>
        <w:adjustRightInd w:val="0"/>
        <w:ind w:left="720"/>
        <w:rPr>
          <w:rFonts w:ascii="Times New Roman" w:hAnsi="Times New Roman" w:cs="Times New Roman"/>
          <w:color w:val="2D2E29"/>
          <w:sz w:val="23"/>
          <w:szCs w:val="23"/>
        </w:rPr>
      </w:pPr>
      <w:r w:rsidRPr="00CB579E">
        <w:rPr>
          <w:rFonts w:ascii="Times New Roman" w:hAnsi="Times New Roman" w:cs="Times New Roman"/>
          <w:color w:val="2D2E29"/>
          <w:sz w:val="23"/>
          <w:szCs w:val="23"/>
        </w:rPr>
        <w:t>The standard Level 1 procedure is done in a series of steps. A flow diagram of the procedure is presented in Figure No. 1, Section 1.6.4. (See Chapter 3 of HEC-20 for full details on this procedure.) Determine if the stream contains a designated floodway. If it does, obtain a copy of the original computer program data files used to establish the floodway boundaries. If a floodway is present, go to Level 2 analysis.</w:t>
      </w:r>
    </w:p>
    <w:p w:rsidR="003F7B07" w:rsidRPr="00CB579E" w:rsidRDefault="00B97A21" w:rsidP="003F7B07">
      <w:pPr>
        <w:autoSpaceDE w:val="0"/>
        <w:autoSpaceDN w:val="0"/>
        <w:adjustRightInd w:val="0"/>
        <w:ind w:left="720"/>
        <w:rPr>
          <w:rFonts w:ascii="Times New Roman" w:hAnsi="Times New Roman" w:cs="Times New Roman"/>
          <w:color w:val="2D2E29"/>
          <w:sz w:val="23"/>
          <w:szCs w:val="23"/>
        </w:rPr>
      </w:pPr>
      <w:r>
        <w:rPr>
          <w:rFonts w:ascii="Times New Roman" w:hAnsi="Times New Roman" w:cs="Times New Roman"/>
          <w:color w:val="2D2E29"/>
          <w:sz w:val="23"/>
          <w:szCs w:val="23"/>
        </w:rPr>
        <w:t>The hydraulic study for the bridges is currently underway and will include the following</w:t>
      </w:r>
      <w:r w:rsidR="003F7B07">
        <w:rPr>
          <w:rFonts w:ascii="Times New Roman" w:hAnsi="Times New Roman" w:cs="Times New Roman"/>
          <w:bCs/>
          <w:color w:val="2D2E29"/>
          <w:sz w:val="23"/>
          <w:szCs w:val="23"/>
        </w:rPr>
        <w:t>:</w:t>
      </w:r>
    </w:p>
    <w:p w:rsidR="003F7B07" w:rsidRDefault="003F7B07" w:rsidP="003F7B07">
      <w:pPr>
        <w:autoSpaceDE w:val="0"/>
        <w:autoSpaceDN w:val="0"/>
        <w:adjustRightInd w:val="0"/>
        <w:ind w:left="720"/>
        <w:rPr>
          <w:rFonts w:ascii="Times New Roman" w:hAnsi="Times New Roman" w:cs="Times New Roman"/>
          <w:color w:val="2D2E29"/>
          <w:sz w:val="23"/>
          <w:szCs w:val="23"/>
        </w:rPr>
      </w:pPr>
      <w:r w:rsidRPr="00CB579E">
        <w:rPr>
          <w:rFonts w:ascii="Times New Roman" w:hAnsi="Times New Roman" w:cs="Times New Roman"/>
          <w:color w:val="2D2E29"/>
          <w:sz w:val="23"/>
          <w:szCs w:val="23"/>
        </w:rPr>
        <w:t>Step 1 Stream Characteristics</w:t>
      </w:r>
    </w:p>
    <w:p w:rsidR="003F7B07" w:rsidRDefault="003F7B07" w:rsidP="003F7B07">
      <w:pPr>
        <w:autoSpaceDE w:val="0"/>
        <w:autoSpaceDN w:val="0"/>
        <w:adjustRightInd w:val="0"/>
        <w:ind w:left="720"/>
        <w:rPr>
          <w:rFonts w:ascii="Times New Roman" w:hAnsi="Times New Roman" w:cs="Times New Roman"/>
          <w:color w:val="2D2E29"/>
          <w:sz w:val="23"/>
          <w:szCs w:val="23"/>
        </w:rPr>
      </w:pPr>
      <w:r w:rsidRPr="00CB579E">
        <w:rPr>
          <w:rFonts w:ascii="Times New Roman" w:hAnsi="Times New Roman" w:cs="Times New Roman"/>
          <w:color w:val="2D2E29"/>
          <w:sz w:val="23"/>
          <w:szCs w:val="23"/>
        </w:rPr>
        <w:t>Step 2 Land Use Changes</w:t>
      </w:r>
    </w:p>
    <w:p w:rsidR="003F7B07" w:rsidRDefault="003F7B07" w:rsidP="003F7B07">
      <w:pPr>
        <w:autoSpaceDE w:val="0"/>
        <w:autoSpaceDN w:val="0"/>
        <w:adjustRightInd w:val="0"/>
        <w:ind w:left="720"/>
        <w:rPr>
          <w:rFonts w:ascii="Times New Roman" w:hAnsi="Times New Roman" w:cs="Times New Roman"/>
          <w:color w:val="2D2E29"/>
          <w:sz w:val="23"/>
          <w:szCs w:val="23"/>
        </w:rPr>
      </w:pPr>
      <w:r w:rsidRPr="00CB579E">
        <w:rPr>
          <w:rFonts w:ascii="Times New Roman" w:hAnsi="Times New Roman" w:cs="Times New Roman"/>
          <w:color w:val="2D2E29"/>
          <w:sz w:val="23"/>
          <w:szCs w:val="23"/>
        </w:rPr>
        <w:t xml:space="preserve">Step </w:t>
      </w:r>
      <w:proofErr w:type="gramStart"/>
      <w:r w:rsidRPr="00CB579E">
        <w:rPr>
          <w:rFonts w:ascii="Times New Roman" w:hAnsi="Times New Roman" w:cs="Times New Roman"/>
          <w:color w:val="2D2E29"/>
          <w:sz w:val="23"/>
          <w:szCs w:val="23"/>
        </w:rPr>
        <w:t>3 Overall Stability</w:t>
      </w:r>
      <w:bookmarkStart w:id="0" w:name="_GoBack"/>
      <w:bookmarkEnd w:id="0"/>
      <w:proofErr w:type="gramEnd"/>
    </w:p>
    <w:p w:rsidR="003F7B07" w:rsidRDefault="003F7B07" w:rsidP="003F7B07">
      <w:pPr>
        <w:autoSpaceDE w:val="0"/>
        <w:autoSpaceDN w:val="0"/>
        <w:adjustRightInd w:val="0"/>
        <w:ind w:left="720"/>
        <w:rPr>
          <w:rFonts w:ascii="Times New Roman" w:hAnsi="Times New Roman" w:cs="Times New Roman"/>
          <w:color w:val="2D2E29"/>
          <w:sz w:val="23"/>
          <w:szCs w:val="23"/>
        </w:rPr>
      </w:pPr>
      <w:r w:rsidRPr="00CB579E">
        <w:rPr>
          <w:rFonts w:ascii="Times New Roman" w:hAnsi="Times New Roman" w:cs="Times New Roman"/>
          <w:color w:val="2D2E29"/>
          <w:sz w:val="23"/>
          <w:szCs w:val="23"/>
        </w:rPr>
        <w:t>Step 4 Lateral Stability</w:t>
      </w:r>
    </w:p>
    <w:p w:rsidR="003F7B07" w:rsidRDefault="003F7B07" w:rsidP="003F7B07">
      <w:pPr>
        <w:autoSpaceDE w:val="0"/>
        <w:autoSpaceDN w:val="0"/>
        <w:adjustRightInd w:val="0"/>
        <w:ind w:left="720"/>
        <w:rPr>
          <w:rFonts w:ascii="Times New Roman" w:hAnsi="Times New Roman" w:cs="Times New Roman"/>
          <w:color w:val="2D2E29"/>
          <w:sz w:val="23"/>
          <w:szCs w:val="23"/>
        </w:rPr>
      </w:pPr>
      <w:r w:rsidRPr="00CB579E">
        <w:rPr>
          <w:rFonts w:ascii="Times New Roman" w:hAnsi="Times New Roman" w:cs="Times New Roman"/>
          <w:color w:val="2D2E29"/>
          <w:sz w:val="23"/>
          <w:szCs w:val="23"/>
        </w:rPr>
        <w:t>Step 5 Vertical stability</w:t>
      </w:r>
    </w:p>
    <w:p w:rsidR="003F7B07" w:rsidRDefault="003F7B07" w:rsidP="003F7B07">
      <w:pPr>
        <w:autoSpaceDE w:val="0"/>
        <w:autoSpaceDN w:val="0"/>
        <w:adjustRightInd w:val="0"/>
        <w:ind w:left="720"/>
        <w:rPr>
          <w:rFonts w:ascii="Times New Roman" w:hAnsi="Times New Roman" w:cs="Times New Roman"/>
          <w:color w:val="2D2E29"/>
          <w:sz w:val="23"/>
          <w:szCs w:val="23"/>
        </w:rPr>
      </w:pPr>
      <w:r w:rsidRPr="00CB579E">
        <w:rPr>
          <w:rFonts w:ascii="Times New Roman" w:hAnsi="Times New Roman" w:cs="Times New Roman"/>
          <w:color w:val="2D2E29"/>
          <w:sz w:val="23"/>
          <w:szCs w:val="23"/>
        </w:rPr>
        <w:t>Step 6 Debris Potential</w:t>
      </w:r>
    </w:p>
    <w:p w:rsidR="003F7B07" w:rsidRDefault="003F7B07" w:rsidP="003F7B07">
      <w:pPr>
        <w:autoSpaceDE w:val="0"/>
        <w:autoSpaceDN w:val="0"/>
        <w:adjustRightInd w:val="0"/>
        <w:ind w:left="720"/>
        <w:rPr>
          <w:rFonts w:ascii="Times New Roman" w:hAnsi="Times New Roman" w:cs="Times New Roman"/>
          <w:color w:val="2D2E29"/>
          <w:sz w:val="23"/>
          <w:szCs w:val="23"/>
        </w:rPr>
      </w:pPr>
      <w:r w:rsidRPr="00CB579E">
        <w:rPr>
          <w:rFonts w:ascii="Times New Roman" w:hAnsi="Times New Roman" w:cs="Times New Roman"/>
          <w:color w:val="2D2E29"/>
          <w:sz w:val="23"/>
          <w:szCs w:val="23"/>
        </w:rPr>
        <w:t>Step 7 Stream Response</w:t>
      </w:r>
    </w:p>
    <w:p w:rsidR="003F7B07" w:rsidRDefault="003F7B07" w:rsidP="003F7B07">
      <w:pPr>
        <w:autoSpaceDE w:val="0"/>
        <w:autoSpaceDN w:val="0"/>
        <w:adjustRightInd w:val="0"/>
        <w:ind w:left="720"/>
        <w:rPr>
          <w:rFonts w:ascii="Times New Roman" w:hAnsi="Times New Roman" w:cs="Times New Roman"/>
          <w:color w:val="2D2E29"/>
          <w:sz w:val="23"/>
          <w:szCs w:val="23"/>
        </w:rPr>
      </w:pPr>
    </w:p>
    <w:p w:rsidR="003F7B07" w:rsidRDefault="003F7B07" w:rsidP="003F7B07">
      <w:pPr>
        <w:autoSpaceDE w:val="0"/>
        <w:autoSpaceDN w:val="0"/>
        <w:adjustRightInd w:val="0"/>
        <w:rPr>
          <w:rFonts w:ascii="Times New Roman" w:hAnsi="Times New Roman" w:cs="Times New Roman"/>
          <w:color w:val="2D2E29"/>
          <w:sz w:val="23"/>
          <w:szCs w:val="23"/>
        </w:rPr>
      </w:pPr>
      <w:r w:rsidRPr="00CB579E">
        <w:rPr>
          <w:rFonts w:ascii="Times New Roman" w:hAnsi="Times New Roman" w:cs="Times New Roman"/>
          <w:color w:val="2D2E29"/>
          <w:sz w:val="23"/>
          <w:szCs w:val="23"/>
        </w:rPr>
        <w:t>SCDOT HDS Section 1.</w:t>
      </w:r>
      <w:r>
        <w:rPr>
          <w:rFonts w:ascii="Times New Roman" w:hAnsi="Times New Roman" w:cs="Times New Roman"/>
          <w:color w:val="2D2E29"/>
          <w:sz w:val="23"/>
          <w:szCs w:val="23"/>
        </w:rPr>
        <w:t>3</w:t>
      </w:r>
      <w:r w:rsidRPr="00CB579E">
        <w:rPr>
          <w:rFonts w:ascii="Times New Roman" w:hAnsi="Times New Roman" w:cs="Times New Roman"/>
          <w:color w:val="2D2E29"/>
          <w:sz w:val="23"/>
          <w:szCs w:val="23"/>
        </w:rPr>
        <w:t>.</w:t>
      </w:r>
      <w:r>
        <w:rPr>
          <w:rFonts w:ascii="Times New Roman" w:hAnsi="Times New Roman" w:cs="Times New Roman"/>
          <w:color w:val="2D2E29"/>
          <w:sz w:val="23"/>
          <w:szCs w:val="23"/>
        </w:rPr>
        <w:t>1</w:t>
      </w:r>
      <w:r w:rsidRPr="00305F6B">
        <w:rPr>
          <w:rFonts w:ascii="Times New Roman" w:hAnsi="Times New Roman" w:cs="Times New Roman"/>
          <w:color w:val="2D2E29"/>
          <w:sz w:val="23"/>
          <w:szCs w:val="23"/>
        </w:rPr>
        <w:t xml:space="preserve">- </w:t>
      </w:r>
      <w:r w:rsidRPr="00FE55BC">
        <w:rPr>
          <w:rFonts w:ascii="Times New Roman" w:hAnsi="Times New Roman" w:cs="Times New Roman"/>
          <w:color w:val="2D2E29"/>
          <w:sz w:val="23"/>
          <w:szCs w:val="23"/>
        </w:rPr>
        <w:t>Level 2 Procedures for Riverine Bridges</w:t>
      </w:r>
      <w:r>
        <w:rPr>
          <w:rFonts w:ascii="Times New Roman" w:hAnsi="Times New Roman" w:cs="Times New Roman"/>
          <w:color w:val="2D2E29"/>
          <w:sz w:val="23"/>
          <w:szCs w:val="23"/>
        </w:rPr>
        <w:t xml:space="preserve"> – Slopes for Bridge End Fills</w:t>
      </w:r>
    </w:p>
    <w:p w:rsidR="003F7B07" w:rsidRDefault="003F7B07" w:rsidP="003F7B07">
      <w:pPr>
        <w:autoSpaceDE w:val="0"/>
        <w:autoSpaceDN w:val="0"/>
        <w:adjustRightInd w:val="0"/>
        <w:ind w:left="720"/>
        <w:rPr>
          <w:rFonts w:ascii="Times New Roman" w:hAnsi="Times New Roman" w:cs="Times New Roman"/>
          <w:color w:val="2D2E29"/>
          <w:sz w:val="23"/>
          <w:szCs w:val="23"/>
        </w:rPr>
      </w:pPr>
      <w:r>
        <w:rPr>
          <w:rFonts w:ascii="Times New Roman" w:hAnsi="Times New Roman" w:cs="Times New Roman"/>
          <w:color w:val="2D2E29"/>
          <w:sz w:val="23"/>
          <w:szCs w:val="23"/>
        </w:rPr>
        <w:t>2:1 end slope requirement: “…</w:t>
      </w:r>
      <w:r w:rsidRPr="00305F6B">
        <w:rPr>
          <w:rFonts w:ascii="Times New Roman" w:hAnsi="Times New Roman" w:cs="Times New Roman"/>
          <w:color w:val="2D2E29"/>
          <w:sz w:val="23"/>
          <w:szCs w:val="23"/>
        </w:rPr>
        <w:t>project the end fill slopes from the finished grade elevation at the end of proposed spans, using 2:1 slopes perpendicular to skew.</w:t>
      </w:r>
      <w:r>
        <w:rPr>
          <w:rFonts w:ascii="Times New Roman" w:hAnsi="Times New Roman" w:cs="Times New Roman"/>
          <w:color w:val="2D2E29"/>
          <w:sz w:val="23"/>
          <w:szCs w:val="23"/>
        </w:rPr>
        <w:t>”</w:t>
      </w:r>
    </w:p>
    <w:p w:rsidR="003F7B07" w:rsidRDefault="003F7B07" w:rsidP="003F7B07">
      <w:pPr>
        <w:autoSpaceDE w:val="0"/>
        <w:autoSpaceDN w:val="0"/>
        <w:adjustRightInd w:val="0"/>
        <w:rPr>
          <w:rFonts w:ascii="Times New Roman" w:hAnsi="Times New Roman" w:cs="Times New Roman"/>
          <w:color w:val="2D2E29"/>
          <w:sz w:val="23"/>
          <w:szCs w:val="23"/>
        </w:rPr>
      </w:pPr>
    </w:p>
    <w:p w:rsidR="003F7B07" w:rsidRDefault="003F7B07" w:rsidP="003F7B07">
      <w:pPr>
        <w:autoSpaceDE w:val="0"/>
        <w:autoSpaceDN w:val="0"/>
        <w:adjustRightInd w:val="0"/>
        <w:rPr>
          <w:rFonts w:ascii="Times New Roman" w:hAnsi="Times New Roman" w:cs="Times New Roman"/>
          <w:color w:val="2D2E29"/>
          <w:sz w:val="23"/>
          <w:szCs w:val="23"/>
        </w:rPr>
      </w:pPr>
      <w:r w:rsidRPr="00FE55BC">
        <w:rPr>
          <w:rFonts w:ascii="Times New Roman" w:hAnsi="Times New Roman" w:cs="Times New Roman"/>
          <w:color w:val="2D2E29"/>
          <w:sz w:val="23"/>
          <w:szCs w:val="23"/>
        </w:rPr>
        <w:t xml:space="preserve">SCDOT HDS - Section 1.3.1 -Level 2 </w:t>
      </w:r>
      <w:r>
        <w:rPr>
          <w:rFonts w:ascii="Times New Roman" w:hAnsi="Times New Roman" w:cs="Times New Roman"/>
          <w:color w:val="2D2E29"/>
          <w:sz w:val="23"/>
          <w:szCs w:val="23"/>
        </w:rPr>
        <w:t>Procedures for Riverine Bridges – Bridge End Fills</w:t>
      </w:r>
    </w:p>
    <w:p w:rsidR="003F7B07" w:rsidRPr="00CB579E" w:rsidRDefault="003F7B07" w:rsidP="003F7B07">
      <w:pPr>
        <w:autoSpaceDE w:val="0"/>
        <w:autoSpaceDN w:val="0"/>
        <w:adjustRightInd w:val="0"/>
        <w:ind w:left="720"/>
        <w:rPr>
          <w:rFonts w:ascii="Times New Roman" w:hAnsi="Times New Roman" w:cs="Times New Roman"/>
          <w:color w:val="2D2E29"/>
          <w:sz w:val="23"/>
          <w:szCs w:val="23"/>
        </w:rPr>
      </w:pPr>
      <w:r>
        <w:t>“</w:t>
      </w:r>
      <w:r w:rsidRPr="00D7598D">
        <w:rPr>
          <w:rFonts w:ascii="Times New Roman" w:hAnsi="Times New Roman" w:cs="Times New Roman"/>
          <w:color w:val="2D2E29"/>
          <w:sz w:val="23"/>
          <w:szCs w:val="23"/>
        </w:rPr>
        <w:t>A projection of the bridge fills should not extend into the channel and should be at least 5.0 feet behind the channel banks.</w:t>
      </w:r>
      <w:r>
        <w:rPr>
          <w:rFonts w:ascii="Times New Roman" w:hAnsi="Times New Roman" w:cs="Times New Roman"/>
          <w:color w:val="2D2E29"/>
          <w:sz w:val="23"/>
          <w:szCs w:val="23"/>
        </w:rPr>
        <w:t>”</w:t>
      </w:r>
    </w:p>
    <w:p w:rsidR="002E49F3" w:rsidRDefault="002E49F3"/>
    <w:p w:rsidR="006804F0" w:rsidRPr="002E5FD5" w:rsidRDefault="006804F0" w:rsidP="006804F0">
      <w:pPr>
        <w:autoSpaceDE w:val="0"/>
        <w:autoSpaceDN w:val="0"/>
        <w:adjustRightInd w:val="0"/>
        <w:rPr>
          <w:rFonts w:ascii="Times New Roman" w:hAnsi="Times New Roman" w:cs="Times New Roman"/>
          <w:color w:val="2D2E29"/>
          <w:sz w:val="23"/>
          <w:szCs w:val="23"/>
        </w:rPr>
      </w:pPr>
      <w:r>
        <w:rPr>
          <w:rFonts w:ascii="Times New Roman" w:hAnsi="Times New Roman" w:cs="Times New Roman"/>
          <w:b/>
          <w:color w:val="2D2E29"/>
          <w:sz w:val="28"/>
          <w:szCs w:val="28"/>
          <w:u w:val="single"/>
        </w:rPr>
        <w:t>Bridge Width:</w:t>
      </w:r>
    </w:p>
    <w:p w:rsidR="006804F0" w:rsidRDefault="006804F0"/>
    <w:p w:rsidR="006804F0" w:rsidRDefault="006804F0" w:rsidP="006804F0">
      <w:pPr>
        <w:autoSpaceDE w:val="0"/>
        <w:autoSpaceDN w:val="0"/>
        <w:adjustRightInd w:val="0"/>
        <w:jc w:val="both"/>
        <w:rPr>
          <w:rFonts w:ascii="Times New Roman" w:hAnsi="Times New Roman" w:cs="Times New Roman"/>
          <w:color w:val="2D2E29"/>
          <w:sz w:val="23"/>
          <w:szCs w:val="23"/>
        </w:rPr>
      </w:pPr>
      <w:r w:rsidRPr="00D43B8E">
        <w:rPr>
          <w:rFonts w:ascii="Times New Roman" w:hAnsi="Times New Roman" w:cs="Times New Roman"/>
          <w:color w:val="2D2E29"/>
          <w:sz w:val="23"/>
          <w:szCs w:val="23"/>
        </w:rPr>
        <w:t xml:space="preserve">SCDOT </w:t>
      </w:r>
      <w:r w:rsidR="00A41A2A">
        <w:rPr>
          <w:rFonts w:ascii="Times New Roman" w:hAnsi="Times New Roman" w:cs="Times New Roman"/>
          <w:color w:val="2D2E29"/>
          <w:sz w:val="23"/>
          <w:szCs w:val="23"/>
        </w:rPr>
        <w:t>R</w:t>
      </w:r>
      <w:r w:rsidRPr="00D43B8E">
        <w:rPr>
          <w:rFonts w:ascii="Times New Roman" w:hAnsi="Times New Roman" w:cs="Times New Roman"/>
          <w:color w:val="2D2E29"/>
          <w:sz w:val="23"/>
          <w:szCs w:val="23"/>
        </w:rPr>
        <w:t>D</w:t>
      </w:r>
      <w:r>
        <w:rPr>
          <w:rFonts w:ascii="Times New Roman" w:hAnsi="Times New Roman" w:cs="Times New Roman"/>
          <w:color w:val="2D2E29"/>
          <w:sz w:val="23"/>
          <w:szCs w:val="23"/>
        </w:rPr>
        <w:t>M</w:t>
      </w:r>
      <w:r w:rsidRPr="00D43B8E">
        <w:rPr>
          <w:rFonts w:ascii="Times New Roman" w:hAnsi="Times New Roman" w:cs="Times New Roman"/>
          <w:color w:val="2D2E29"/>
          <w:sz w:val="23"/>
          <w:szCs w:val="23"/>
        </w:rPr>
        <w:t xml:space="preserve"> Section </w:t>
      </w:r>
      <w:r w:rsidR="00A41A2A">
        <w:rPr>
          <w:rFonts w:ascii="Times New Roman" w:hAnsi="Times New Roman" w:cs="Times New Roman"/>
          <w:color w:val="2D2E29"/>
          <w:sz w:val="23"/>
          <w:szCs w:val="23"/>
        </w:rPr>
        <w:t>3</w:t>
      </w:r>
      <w:r>
        <w:rPr>
          <w:rFonts w:ascii="Times New Roman" w:hAnsi="Times New Roman" w:cs="Times New Roman"/>
          <w:color w:val="2D2E29"/>
          <w:sz w:val="23"/>
          <w:szCs w:val="23"/>
        </w:rPr>
        <w:t>.4.1.1</w:t>
      </w:r>
      <w:r w:rsidRPr="00D43B8E">
        <w:rPr>
          <w:rFonts w:ascii="Times New Roman" w:hAnsi="Times New Roman" w:cs="Times New Roman"/>
          <w:color w:val="2D2E29"/>
          <w:sz w:val="23"/>
          <w:szCs w:val="23"/>
        </w:rPr>
        <w:t xml:space="preserve"> </w:t>
      </w:r>
      <w:r>
        <w:rPr>
          <w:rFonts w:ascii="Times New Roman" w:hAnsi="Times New Roman" w:cs="Times New Roman"/>
          <w:color w:val="2D2E29"/>
          <w:sz w:val="23"/>
          <w:szCs w:val="23"/>
        </w:rPr>
        <w:t>–</w:t>
      </w:r>
      <w:r w:rsidRPr="00D43B8E">
        <w:rPr>
          <w:rFonts w:ascii="Times New Roman" w:hAnsi="Times New Roman" w:cs="Times New Roman"/>
          <w:color w:val="2D2E29"/>
          <w:sz w:val="23"/>
          <w:szCs w:val="23"/>
        </w:rPr>
        <w:t xml:space="preserve"> </w:t>
      </w:r>
      <w:r>
        <w:rPr>
          <w:rFonts w:ascii="Times New Roman" w:hAnsi="Times New Roman" w:cs="Times New Roman"/>
          <w:color w:val="2D2E29"/>
          <w:sz w:val="23"/>
          <w:szCs w:val="23"/>
        </w:rPr>
        <w:t>Functional Classification – Relationship to Design</w:t>
      </w:r>
    </w:p>
    <w:p w:rsidR="00C11AB3" w:rsidRDefault="00C11AB3" w:rsidP="006804F0">
      <w:pPr>
        <w:autoSpaceDE w:val="0"/>
        <w:autoSpaceDN w:val="0"/>
        <w:adjustRightInd w:val="0"/>
        <w:jc w:val="both"/>
        <w:rPr>
          <w:rFonts w:ascii="Times New Roman" w:hAnsi="Times New Roman" w:cs="Times New Roman"/>
          <w:color w:val="2D2E29"/>
          <w:sz w:val="23"/>
          <w:szCs w:val="23"/>
        </w:rPr>
      </w:pPr>
      <w:r>
        <w:rPr>
          <w:rFonts w:ascii="Times New Roman" w:hAnsi="Times New Roman" w:cs="Times New Roman"/>
          <w:color w:val="2D2E29"/>
          <w:sz w:val="23"/>
          <w:szCs w:val="23"/>
        </w:rPr>
        <w:tab/>
        <w:t>Partial information form this section is included here:</w:t>
      </w:r>
    </w:p>
    <w:p w:rsidR="00C11AB3" w:rsidRDefault="003E7502" w:rsidP="00C11AB3">
      <w:pPr>
        <w:autoSpaceDE w:val="0"/>
        <w:autoSpaceDN w:val="0"/>
        <w:adjustRightInd w:val="0"/>
        <w:ind w:left="720"/>
        <w:jc w:val="both"/>
        <w:rPr>
          <w:rFonts w:ascii="Times New Roman" w:hAnsi="Times New Roman" w:cs="Times New Roman"/>
          <w:color w:val="2D2E29"/>
          <w:sz w:val="23"/>
          <w:szCs w:val="23"/>
        </w:rPr>
      </w:pPr>
      <w:r>
        <w:rPr>
          <w:rFonts w:ascii="Times New Roman" w:hAnsi="Times New Roman" w:cs="Times New Roman"/>
          <w:color w:val="2D2E29"/>
          <w:sz w:val="23"/>
          <w:szCs w:val="23"/>
        </w:rPr>
        <w:t>“</w:t>
      </w:r>
      <w:r w:rsidR="00C11AB3" w:rsidRPr="00C11AB3">
        <w:rPr>
          <w:rFonts w:ascii="Times New Roman" w:hAnsi="Times New Roman" w:cs="Times New Roman"/>
          <w:color w:val="2D2E29"/>
          <w:sz w:val="23"/>
          <w:szCs w:val="23"/>
        </w:rPr>
        <w:t>The functional classification concept is one of the most important determining factors in</w:t>
      </w:r>
      <w:r w:rsidR="00C11AB3">
        <w:rPr>
          <w:rFonts w:ascii="Times New Roman" w:hAnsi="Times New Roman" w:cs="Times New Roman"/>
          <w:color w:val="2D2E29"/>
          <w:sz w:val="23"/>
          <w:szCs w:val="23"/>
        </w:rPr>
        <w:t xml:space="preserve"> </w:t>
      </w:r>
      <w:r w:rsidR="00C11AB3" w:rsidRPr="00C11AB3">
        <w:rPr>
          <w:rFonts w:ascii="Times New Roman" w:hAnsi="Times New Roman" w:cs="Times New Roman"/>
          <w:color w:val="2D2E29"/>
          <w:sz w:val="23"/>
          <w:szCs w:val="23"/>
        </w:rPr>
        <w:t>highway design. In this concept, highways are grouped by the character of service they</w:t>
      </w:r>
      <w:r w:rsidR="00C11AB3">
        <w:rPr>
          <w:rFonts w:ascii="Times New Roman" w:hAnsi="Times New Roman" w:cs="Times New Roman"/>
          <w:color w:val="2D2E29"/>
          <w:sz w:val="23"/>
          <w:szCs w:val="23"/>
        </w:rPr>
        <w:t xml:space="preserve"> </w:t>
      </w:r>
      <w:r w:rsidR="00C11AB3" w:rsidRPr="00C11AB3">
        <w:rPr>
          <w:rFonts w:ascii="Times New Roman" w:hAnsi="Times New Roman" w:cs="Times New Roman"/>
          <w:color w:val="2D2E29"/>
          <w:sz w:val="23"/>
          <w:szCs w:val="23"/>
        </w:rPr>
        <w:t>provide. Functional classification recognizes that the public highway network in South</w:t>
      </w:r>
      <w:r w:rsidR="00C11AB3">
        <w:rPr>
          <w:rFonts w:ascii="Times New Roman" w:hAnsi="Times New Roman" w:cs="Times New Roman"/>
          <w:color w:val="2D2E29"/>
          <w:sz w:val="23"/>
          <w:szCs w:val="23"/>
        </w:rPr>
        <w:t xml:space="preserve"> </w:t>
      </w:r>
      <w:r w:rsidR="00C11AB3" w:rsidRPr="00C11AB3">
        <w:rPr>
          <w:rFonts w:ascii="Times New Roman" w:hAnsi="Times New Roman" w:cs="Times New Roman"/>
          <w:color w:val="2D2E29"/>
          <w:sz w:val="23"/>
          <w:szCs w:val="23"/>
        </w:rPr>
        <w:t>Carolina serves two basic and often conflicting functions — travel mobility and access to</w:t>
      </w:r>
      <w:r w:rsidR="00C11AB3">
        <w:rPr>
          <w:rFonts w:ascii="Times New Roman" w:hAnsi="Times New Roman" w:cs="Times New Roman"/>
          <w:color w:val="2D2E29"/>
          <w:sz w:val="23"/>
          <w:szCs w:val="23"/>
        </w:rPr>
        <w:t xml:space="preserve"> </w:t>
      </w:r>
      <w:r w:rsidR="00C11AB3" w:rsidRPr="00C11AB3">
        <w:rPr>
          <w:rFonts w:ascii="Times New Roman" w:hAnsi="Times New Roman" w:cs="Times New Roman"/>
          <w:color w:val="2D2E29"/>
          <w:sz w:val="23"/>
          <w:szCs w:val="23"/>
        </w:rPr>
        <w:t>property. Each highway or street will provide varying levels of access and mobility,</w:t>
      </w:r>
      <w:r w:rsidR="00C11AB3">
        <w:rPr>
          <w:rFonts w:ascii="Times New Roman" w:hAnsi="Times New Roman" w:cs="Times New Roman"/>
          <w:color w:val="2D2E29"/>
          <w:sz w:val="23"/>
          <w:szCs w:val="23"/>
        </w:rPr>
        <w:t xml:space="preserve"> </w:t>
      </w:r>
      <w:r w:rsidR="00C11AB3" w:rsidRPr="00C11AB3">
        <w:rPr>
          <w:rFonts w:ascii="Times New Roman" w:hAnsi="Times New Roman" w:cs="Times New Roman"/>
          <w:color w:val="2D2E29"/>
          <w:sz w:val="23"/>
          <w:szCs w:val="23"/>
        </w:rPr>
        <w:t>depending upon its intended service. In the functional classification scheme, the overall</w:t>
      </w:r>
      <w:r w:rsidR="00C11AB3">
        <w:rPr>
          <w:rFonts w:ascii="Times New Roman" w:hAnsi="Times New Roman" w:cs="Times New Roman"/>
          <w:color w:val="2D2E29"/>
          <w:sz w:val="23"/>
          <w:szCs w:val="23"/>
        </w:rPr>
        <w:t xml:space="preserve"> </w:t>
      </w:r>
      <w:r w:rsidR="00C11AB3" w:rsidRPr="00C11AB3">
        <w:rPr>
          <w:rFonts w:ascii="Times New Roman" w:hAnsi="Times New Roman" w:cs="Times New Roman"/>
          <w:color w:val="2D2E29"/>
          <w:sz w:val="23"/>
          <w:szCs w:val="23"/>
        </w:rPr>
        <w:t>objective is that the highway system, when viewed in its entirety, will yield an optimum</w:t>
      </w:r>
      <w:r w:rsidR="00C11AB3">
        <w:rPr>
          <w:rFonts w:ascii="Times New Roman" w:hAnsi="Times New Roman" w:cs="Times New Roman"/>
          <w:color w:val="2D2E29"/>
          <w:sz w:val="23"/>
          <w:szCs w:val="23"/>
        </w:rPr>
        <w:t xml:space="preserve"> </w:t>
      </w:r>
      <w:r w:rsidR="00C11AB3" w:rsidRPr="00C11AB3">
        <w:rPr>
          <w:rFonts w:ascii="Times New Roman" w:hAnsi="Times New Roman" w:cs="Times New Roman"/>
          <w:color w:val="2D2E29"/>
          <w:sz w:val="23"/>
          <w:szCs w:val="23"/>
        </w:rPr>
        <w:t>balance between its access and mobility purposes. If this objective is achieved, the</w:t>
      </w:r>
      <w:r w:rsidR="00C11AB3">
        <w:rPr>
          <w:rFonts w:ascii="Times New Roman" w:hAnsi="Times New Roman" w:cs="Times New Roman"/>
          <w:color w:val="2D2E29"/>
          <w:sz w:val="23"/>
          <w:szCs w:val="23"/>
        </w:rPr>
        <w:t xml:space="preserve"> </w:t>
      </w:r>
      <w:r w:rsidR="00C11AB3" w:rsidRPr="00C11AB3">
        <w:rPr>
          <w:rFonts w:ascii="Times New Roman" w:hAnsi="Times New Roman" w:cs="Times New Roman"/>
          <w:color w:val="2D2E29"/>
          <w:sz w:val="23"/>
          <w:szCs w:val="23"/>
        </w:rPr>
        <w:t>benefits to the traveling public will be maximized.</w:t>
      </w:r>
    </w:p>
    <w:p w:rsidR="00C11AB3" w:rsidRPr="00C11AB3" w:rsidRDefault="00C11AB3" w:rsidP="00C11AB3">
      <w:pPr>
        <w:autoSpaceDE w:val="0"/>
        <w:autoSpaceDN w:val="0"/>
        <w:adjustRightInd w:val="0"/>
        <w:jc w:val="both"/>
        <w:rPr>
          <w:rFonts w:ascii="Times New Roman" w:hAnsi="Times New Roman" w:cs="Times New Roman"/>
          <w:color w:val="2D2E29"/>
          <w:sz w:val="23"/>
          <w:szCs w:val="23"/>
        </w:rPr>
      </w:pPr>
    </w:p>
    <w:p w:rsidR="00C11AB3" w:rsidRDefault="00C11AB3" w:rsidP="00C11AB3">
      <w:pPr>
        <w:autoSpaceDE w:val="0"/>
        <w:autoSpaceDN w:val="0"/>
        <w:adjustRightInd w:val="0"/>
        <w:ind w:left="720"/>
        <w:jc w:val="both"/>
        <w:rPr>
          <w:rFonts w:ascii="Times New Roman" w:hAnsi="Times New Roman" w:cs="Times New Roman"/>
          <w:color w:val="2D2E29"/>
          <w:sz w:val="23"/>
          <w:szCs w:val="23"/>
        </w:rPr>
      </w:pPr>
      <w:r w:rsidRPr="00C11AB3">
        <w:rPr>
          <w:rFonts w:ascii="Times New Roman" w:hAnsi="Times New Roman" w:cs="Times New Roman"/>
          <w:color w:val="2D2E29"/>
          <w:sz w:val="23"/>
          <w:szCs w:val="23"/>
        </w:rPr>
        <w:t>The functional classification system provides the guidelines for determining the</w:t>
      </w:r>
      <w:r>
        <w:rPr>
          <w:rFonts w:ascii="Times New Roman" w:hAnsi="Times New Roman" w:cs="Times New Roman"/>
          <w:color w:val="2D2E29"/>
          <w:sz w:val="23"/>
          <w:szCs w:val="23"/>
        </w:rPr>
        <w:t xml:space="preserve"> </w:t>
      </w:r>
      <w:r w:rsidRPr="00C11AB3">
        <w:rPr>
          <w:rFonts w:ascii="Times New Roman" w:hAnsi="Times New Roman" w:cs="Times New Roman"/>
          <w:color w:val="2D2E29"/>
          <w:sz w:val="23"/>
          <w:szCs w:val="23"/>
        </w:rPr>
        <w:t>geometric design of individual highways and streets. Once the function of the highway</w:t>
      </w:r>
      <w:r>
        <w:rPr>
          <w:rFonts w:ascii="Times New Roman" w:hAnsi="Times New Roman" w:cs="Times New Roman"/>
          <w:color w:val="2D2E29"/>
          <w:sz w:val="23"/>
          <w:szCs w:val="23"/>
        </w:rPr>
        <w:t xml:space="preserve"> </w:t>
      </w:r>
      <w:r w:rsidRPr="00C11AB3">
        <w:rPr>
          <w:rFonts w:ascii="Times New Roman" w:hAnsi="Times New Roman" w:cs="Times New Roman"/>
          <w:color w:val="2D2E29"/>
          <w:sz w:val="23"/>
          <w:szCs w:val="23"/>
        </w:rPr>
        <w:t>facility is defined, the designer can select an appropriate design speed, roadway width,</w:t>
      </w:r>
      <w:r>
        <w:rPr>
          <w:rFonts w:ascii="Times New Roman" w:hAnsi="Times New Roman" w:cs="Times New Roman"/>
          <w:color w:val="2D2E29"/>
          <w:sz w:val="23"/>
          <w:szCs w:val="23"/>
        </w:rPr>
        <w:t xml:space="preserve"> </w:t>
      </w:r>
      <w:r w:rsidRPr="00C11AB3">
        <w:rPr>
          <w:rFonts w:ascii="Times New Roman" w:hAnsi="Times New Roman" w:cs="Times New Roman"/>
          <w:color w:val="2D2E29"/>
          <w:sz w:val="23"/>
          <w:szCs w:val="23"/>
        </w:rPr>
        <w:t>roadside safety elements, amenities and other design values. The SCDOT Highway</w:t>
      </w:r>
      <w:r>
        <w:rPr>
          <w:rFonts w:ascii="Times New Roman" w:hAnsi="Times New Roman" w:cs="Times New Roman"/>
          <w:color w:val="2D2E29"/>
          <w:sz w:val="23"/>
          <w:szCs w:val="23"/>
        </w:rPr>
        <w:t xml:space="preserve"> </w:t>
      </w:r>
      <w:r w:rsidRPr="00C11AB3">
        <w:rPr>
          <w:rFonts w:ascii="Times New Roman" w:hAnsi="Times New Roman" w:cs="Times New Roman"/>
          <w:color w:val="2D2E29"/>
          <w:sz w:val="23"/>
          <w:szCs w:val="23"/>
        </w:rPr>
        <w:t>Design Manual is based upon this systematic concept to determine geometric design.</w:t>
      </w:r>
    </w:p>
    <w:p w:rsidR="00C11AB3" w:rsidRPr="00C11AB3" w:rsidRDefault="00C11AB3" w:rsidP="00C11AB3">
      <w:pPr>
        <w:autoSpaceDE w:val="0"/>
        <w:autoSpaceDN w:val="0"/>
        <w:adjustRightInd w:val="0"/>
        <w:jc w:val="both"/>
        <w:rPr>
          <w:rFonts w:ascii="Times New Roman" w:hAnsi="Times New Roman" w:cs="Times New Roman"/>
          <w:color w:val="2D2E29"/>
          <w:sz w:val="23"/>
          <w:szCs w:val="23"/>
        </w:rPr>
      </w:pPr>
    </w:p>
    <w:p w:rsidR="00C11AB3" w:rsidRDefault="00C11AB3" w:rsidP="00C11AB3">
      <w:pPr>
        <w:autoSpaceDE w:val="0"/>
        <w:autoSpaceDN w:val="0"/>
        <w:adjustRightInd w:val="0"/>
        <w:ind w:left="720"/>
        <w:jc w:val="both"/>
        <w:rPr>
          <w:rFonts w:ascii="Times New Roman" w:hAnsi="Times New Roman" w:cs="Times New Roman"/>
          <w:color w:val="2D2E29"/>
          <w:sz w:val="23"/>
          <w:szCs w:val="23"/>
        </w:rPr>
      </w:pPr>
      <w:r w:rsidRPr="00C11AB3">
        <w:rPr>
          <w:rFonts w:ascii="Times New Roman" w:hAnsi="Times New Roman" w:cs="Times New Roman"/>
          <w:color w:val="2D2E29"/>
          <w:sz w:val="23"/>
          <w:szCs w:val="23"/>
        </w:rPr>
        <w:t>Road Data Services has functionally classified all public roads and streets within South</w:t>
      </w:r>
      <w:r>
        <w:rPr>
          <w:rFonts w:ascii="Times New Roman" w:hAnsi="Times New Roman" w:cs="Times New Roman"/>
          <w:color w:val="2D2E29"/>
          <w:sz w:val="23"/>
          <w:szCs w:val="23"/>
        </w:rPr>
        <w:t xml:space="preserve"> C</w:t>
      </w:r>
      <w:r w:rsidRPr="00C11AB3">
        <w:rPr>
          <w:rFonts w:ascii="Times New Roman" w:hAnsi="Times New Roman" w:cs="Times New Roman"/>
          <w:color w:val="2D2E29"/>
          <w:sz w:val="23"/>
          <w:szCs w:val="23"/>
        </w:rPr>
        <w:t>arolina that are maintained by the Department. For highway design, it is necessary to</w:t>
      </w:r>
      <w:r>
        <w:rPr>
          <w:rFonts w:ascii="Times New Roman" w:hAnsi="Times New Roman" w:cs="Times New Roman"/>
          <w:color w:val="2D2E29"/>
          <w:sz w:val="23"/>
          <w:szCs w:val="23"/>
        </w:rPr>
        <w:t xml:space="preserve"> </w:t>
      </w:r>
      <w:r w:rsidRPr="00C11AB3">
        <w:rPr>
          <w:rFonts w:ascii="Times New Roman" w:hAnsi="Times New Roman" w:cs="Times New Roman"/>
          <w:color w:val="2D2E29"/>
          <w:sz w:val="23"/>
          <w:szCs w:val="23"/>
        </w:rPr>
        <w:lastRenderedPageBreak/>
        <w:t>identify the predicted functional class of the road or street for the selected design year</w:t>
      </w:r>
      <w:r>
        <w:rPr>
          <w:rFonts w:ascii="Times New Roman" w:hAnsi="Times New Roman" w:cs="Times New Roman"/>
          <w:color w:val="2D2E29"/>
          <w:sz w:val="23"/>
          <w:szCs w:val="23"/>
        </w:rPr>
        <w:t xml:space="preserve"> </w:t>
      </w:r>
      <w:r w:rsidRPr="00C11AB3">
        <w:rPr>
          <w:rFonts w:ascii="Times New Roman" w:hAnsi="Times New Roman" w:cs="Times New Roman"/>
          <w:color w:val="2D2E29"/>
          <w:sz w:val="23"/>
          <w:szCs w:val="23"/>
        </w:rPr>
        <w:t>(e.g., 20 years beyond the project completion date). Road Data Services will provide</w:t>
      </w:r>
      <w:r>
        <w:rPr>
          <w:rFonts w:ascii="Times New Roman" w:hAnsi="Times New Roman" w:cs="Times New Roman"/>
          <w:color w:val="2D2E29"/>
          <w:sz w:val="23"/>
          <w:szCs w:val="23"/>
        </w:rPr>
        <w:t xml:space="preserve"> </w:t>
      </w:r>
      <w:r w:rsidRPr="00C11AB3">
        <w:rPr>
          <w:rFonts w:ascii="Times New Roman" w:hAnsi="Times New Roman" w:cs="Times New Roman"/>
          <w:color w:val="2D2E29"/>
          <w:sz w:val="23"/>
          <w:szCs w:val="23"/>
        </w:rPr>
        <w:t>this information to the designer.</w:t>
      </w:r>
    </w:p>
    <w:p w:rsidR="00C11AB3" w:rsidRPr="00C11AB3" w:rsidRDefault="00C11AB3" w:rsidP="00C11AB3">
      <w:pPr>
        <w:autoSpaceDE w:val="0"/>
        <w:autoSpaceDN w:val="0"/>
        <w:adjustRightInd w:val="0"/>
        <w:jc w:val="both"/>
        <w:rPr>
          <w:rFonts w:ascii="Times New Roman" w:hAnsi="Times New Roman" w:cs="Times New Roman"/>
          <w:color w:val="2D2E29"/>
          <w:sz w:val="23"/>
          <w:szCs w:val="23"/>
        </w:rPr>
      </w:pPr>
    </w:p>
    <w:p w:rsidR="00C11AB3" w:rsidRPr="00D43B8E" w:rsidRDefault="00C11AB3" w:rsidP="00C11AB3">
      <w:pPr>
        <w:autoSpaceDE w:val="0"/>
        <w:autoSpaceDN w:val="0"/>
        <w:adjustRightInd w:val="0"/>
        <w:ind w:left="720"/>
        <w:jc w:val="both"/>
        <w:rPr>
          <w:rFonts w:ascii="Times New Roman" w:hAnsi="Times New Roman" w:cs="Times New Roman"/>
          <w:color w:val="2D2E29"/>
          <w:sz w:val="23"/>
          <w:szCs w:val="23"/>
        </w:rPr>
      </w:pPr>
      <w:r w:rsidRPr="00C11AB3">
        <w:rPr>
          <w:rFonts w:ascii="Times New Roman" w:hAnsi="Times New Roman" w:cs="Times New Roman"/>
          <w:color w:val="2D2E29"/>
          <w:sz w:val="23"/>
          <w:szCs w:val="23"/>
        </w:rPr>
        <w:t>There are three general categories within the functional classification system —</w:t>
      </w:r>
      <w:r>
        <w:rPr>
          <w:rFonts w:ascii="Times New Roman" w:hAnsi="Times New Roman" w:cs="Times New Roman"/>
          <w:color w:val="2D2E29"/>
          <w:sz w:val="23"/>
          <w:szCs w:val="23"/>
        </w:rPr>
        <w:t xml:space="preserve"> </w:t>
      </w:r>
      <w:r w:rsidRPr="00C11AB3">
        <w:rPr>
          <w:rFonts w:ascii="Times New Roman" w:hAnsi="Times New Roman" w:cs="Times New Roman"/>
          <w:color w:val="2D2E29"/>
          <w:sz w:val="23"/>
          <w:szCs w:val="23"/>
        </w:rPr>
        <w:t>arterials, collectors, and local roads and streets. The following sections provide brief</w:t>
      </w:r>
      <w:r>
        <w:rPr>
          <w:rFonts w:ascii="Times New Roman" w:hAnsi="Times New Roman" w:cs="Times New Roman"/>
          <w:color w:val="2D2E29"/>
          <w:sz w:val="23"/>
          <w:szCs w:val="23"/>
        </w:rPr>
        <w:t xml:space="preserve"> </w:t>
      </w:r>
      <w:r w:rsidRPr="00C11AB3">
        <w:rPr>
          <w:rFonts w:ascii="Times New Roman" w:hAnsi="Times New Roman" w:cs="Times New Roman"/>
          <w:color w:val="2D2E29"/>
          <w:sz w:val="23"/>
          <w:szCs w:val="23"/>
        </w:rPr>
        <w:t>definitions for these categories. The AASHTO A Policy on Geometric Design of</w:t>
      </w:r>
      <w:r>
        <w:rPr>
          <w:rFonts w:ascii="Times New Roman" w:hAnsi="Times New Roman" w:cs="Times New Roman"/>
          <w:color w:val="2D2E29"/>
          <w:sz w:val="23"/>
          <w:szCs w:val="23"/>
        </w:rPr>
        <w:t xml:space="preserve"> </w:t>
      </w:r>
      <w:r w:rsidRPr="00C11AB3">
        <w:rPr>
          <w:rFonts w:ascii="Times New Roman" w:hAnsi="Times New Roman" w:cs="Times New Roman"/>
          <w:color w:val="2D2E29"/>
          <w:sz w:val="23"/>
          <w:szCs w:val="23"/>
        </w:rPr>
        <w:t>Highways and Streets provides detailed information on functional classification.</w:t>
      </w:r>
      <w:r w:rsidR="003E7502">
        <w:rPr>
          <w:rFonts w:ascii="Times New Roman" w:hAnsi="Times New Roman" w:cs="Times New Roman"/>
          <w:color w:val="2D2E29"/>
          <w:sz w:val="23"/>
          <w:szCs w:val="23"/>
        </w:rPr>
        <w:t>”</w:t>
      </w:r>
    </w:p>
    <w:p w:rsidR="006804F0" w:rsidRDefault="006804F0" w:rsidP="006804F0">
      <w:pPr>
        <w:autoSpaceDE w:val="0"/>
        <w:autoSpaceDN w:val="0"/>
        <w:adjustRightInd w:val="0"/>
        <w:jc w:val="both"/>
        <w:rPr>
          <w:rFonts w:ascii="Times New Roman" w:hAnsi="Times New Roman" w:cs="Times New Roman"/>
          <w:color w:val="2D2E29"/>
          <w:sz w:val="23"/>
          <w:szCs w:val="23"/>
        </w:rPr>
      </w:pPr>
    </w:p>
    <w:p w:rsidR="00A41A2A" w:rsidRDefault="006804F0" w:rsidP="006804F0">
      <w:pPr>
        <w:autoSpaceDE w:val="0"/>
        <w:autoSpaceDN w:val="0"/>
        <w:adjustRightInd w:val="0"/>
        <w:jc w:val="both"/>
        <w:rPr>
          <w:rFonts w:ascii="Times New Roman" w:hAnsi="Times New Roman" w:cs="Times New Roman"/>
          <w:color w:val="2D2E29"/>
          <w:sz w:val="23"/>
          <w:szCs w:val="23"/>
        </w:rPr>
      </w:pPr>
      <w:r w:rsidRPr="00D43B8E">
        <w:rPr>
          <w:rFonts w:ascii="Times New Roman" w:hAnsi="Times New Roman" w:cs="Times New Roman"/>
          <w:color w:val="2D2E29"/>
          <w:sz w:val="23"/>
          <w:szCs w:val="23"/>
        </w:rPr>
        <w:t xml:space="preserve">SCDOT </w:t>
      </w:r>
      <w:r w:rsidR="00A41A2A">
        <w:rPr>
          <w:rFonts w:ascii="Times New Roman" w:hAnsi="Times New Roman" w:cs="Times New Roman"/>
          <w:color w:val="2D2E29"/>
          <w:sz w:val="23"/>
          <w:szCs w:val="23"/>
        </w:rPr>
        <w:t>R</w:t>
      </w:r>
      <w:r w:rsidRPr="00D43B8E">
        <w:rPr>
          <w:rFonts w:ascii="Times New Roman" w:hAnsi="Times New Roman" w:cs="Times New Roman"/>
          <w:color w:val="2D2E29"/>
          <w:sz w:val="23"/>
          <w:szCs w:val="23"/>
        </w:rPr>
        <w:t>D</w:t>
      </w:r>
      <w:r>
        <w:rPr>
          <w:rFonts w:ascii="Times New Roman" w:hAnsi="Times New Roman" w:cs="Times New Roman"/>
          <w:color w:val="2D2E29"/>
          <w:sz w:val="23"/>
          <w:szCs w:val="23"/>
        </w:rPr>
        <w:t>M</w:t>
      </w:r>
      <w:r w:rsidRPr="00D43B8E">
        <w:rPr>
          <w:rFonts w:ascii="Times New Roman" w:hAnsi="Times New Roman" w:cs="Times New Roman"/>
          <w:color w:val="2D2E29"/>
          <w:sz w:val="23"/>
          <w:szCs w:val="23"/>
        </w:rPr>
        <w:t xml:space="preserve"> </w:t>
      </w:r>
      <w:r>
        <w:rPr>
          <w:rFonts w:ascii="Times New Roman" w:hAnsi="Times New Roman" w:cs="Times New Roman"/>
          <w:color w:val="2D2E29"/>
          <w:sz w:val="23"/>
          <w:szCs w:val="23"/>
        </w:rPr>
        <w:t xml:space="preserve">Chapter </w:t>
      </w:r>
      <w:r w:rsidR="00A41A2A">
        <w:rPr>
          <w:rFonts w:ascii="Times New Roman" w:hAnsi="Times New Roman" w:cs="Times New Roman"/>
          <w:color w:val="2D2E29"/>
          <w:sz w:val="23"/>
          <w:szCs w:val="23"/>
        </w:rPr>
        <w:t>14</w:t>
      </w:r>
      <w:r w:rsidRPr="00D43B8E">
        <w:rPr>
          <w:rFonts w:ascii="Times New Roman" w:hAnsi="Times New Roman" w:cs="Times New Roman"/>
          <w:color w:val="2D2E29"/>
          <w:sz w:val="23"/>
          <w:szCs w:val="23"/>
        </w:rPr>
        <w:t xml:space="preserve"> </w:t>
      </w:r>
      <w:r>
        <w:rPr>
          <w:rFonts w:ascii="Times New Roman" w:hAnsi="Times New Roman" w:cs="Times New Roman"/>
          <w:color w:val="2D2E29"/>
          <w:sz w:val="23"/>
          <w:szCs w:val="23"/>
        </w:rPr>
        <w:t>–</w:t>
      </w:r>
      <w:r w:rsidRPr="00D43B8E">
        <w:rPr>
          <w:rFonts w:ascii="Times New Roman" w:hAnsi="Times New Roman" w:cs="Times New Roman"/>
          <w:color w:val="2D2E29"/>
          <w:sz w:val="23"/>
          <w:szCs w:val="23"/>
        </w:rPr>
        <w:t xml:space="preserve"> </w:t>
      </w:r>
      <w:r w:rsidR="00A41A2A">
        <w:rPr>
          <w:rFonts w:ascii="Times New Roman" w:hAnsi="Times New Roman" w:cs="Times New Roman"/>
          <w:color w:val="2D2E29"/>
          <w:sz w:val="23"/>
          <w:szCs w:val="23"/>
        </w:rPr>
        <w:t>Local Roads and Streets</w:t>
      </w:r>
    </w:p>
    <w:p w:rsidR="006804F0" w:rsidRDefault="00C11AB3" w:rsidP="006804F0">
      <w:pPr>
        <w:autoSpaceDE w:val="0"/>
        <w:autoSpaceDN w:val="0"/>
        <w:adjustRightInd w:val="0"/>
        <w:jc w:val="both"/>
        <w:rPr>
          <w:rFonts w:ascii="Times New Roman" w:hAnsi="Times New Roman" w:cs="Times New Roman"/>
          <w:color w:val="2D2E29"/>
          <w:sz w:val="23"/>
          <w:szCs w:val="23"/>
        </w:rPr>
      </w:pPr>
      <w:r>
        <w:rPr>
          <w:rFonts w:ascii="Times New Roman" w:hAnsi="Times New Roman" w:cs="Times New Roman"/>
          <w:color w:val="2D2E29"/>
          <w:sz w:val="23"/>
          <w:szCs w:val="23"/>
        </w:rPr>
        <w:tab/>
        <w:t>This information is available at:</w:t>
      </w:r>
    </w:p>
    <w:p w:rsidR="00A41A2A" w:rsidRDefault="00B97A21" w:rsidP="003E7502">
      <w:pPr>
        <w:autoSpaceDE w:val="0"/>
        <w:autoSpaceDN w:val="0"/>
        <w:adjustRightInd w:val="0"/>
        <w:ind w:left="720"/>
        <w:jc w:val="both"/>
        <w:rPr>
          <w:rFonts w:ascii="Times New Roman" w:hAnsi="Times New Roman" w:cs="Times New Roman"/>
          <w:color w:val="2D2E29"/>
          <w:sz w:val="23"/>
          <w:szCs w:val="23"/>
        </w:rPr>
      </w:pPr>
      <w:hyperlink r:id="rId8" w:history="1">
        <w:r w:rsidR="00A41A2A" w:rsidRPr="005400C0">
          <w:rPr>
            <w:rStyle w:val="Hyperlink"/>
            <w:rFonts w:ascii="Times New Roman" w:hAnsi="Times New Roman" w:cs="Times New Roman"/>
            <w:sz w:val="23"/>
            <w:szCs w:val="23"/>
          </w:rPr>
          <w:t>https://www.scdot.org/business/pdf/roadway/2017_SCDOT_Roadway_Design_Manual.pdf</w:t>
        </w:r>
      </w:hyperlink>
    </w:p>
    <w:p w:rsidR="003E7502" w:rsidRDefault="003E7502" w:rsidP="003E7502">
      <w:pPr>
        <w:autoSpaceDE w:val="0"/>
        <w:autoSpaceDN w:val="0"/>
        <w:adjustRightInd w:val="0"/>
        <w:ind w:left="720"/>
        <w:jc w:val="both"/>
        <w:rPr>
          <w:rFonts w:ascii="Times New Roman" w:hAnsi="Times New Roman" w:cs="Times New Roman"/>
          <w:color w:val="2D2E29"/>
          <w:sz w:val="23"/>
          <w:szCs w:val="23"/>
        </w:rPr>
      </w:pPr>
      <w:r>
        <w:rPr>
          <w:rFonts w:ascii="Times New Roman" w:hAnsi="Times New Roman" w:cs="Times New Roman"/>
          <w:color w:val="2D2E29"/>
          <w:sz w:val="23"/>
          <w:szCs w:val="23"/>
        </w:rPr>
        <w:t>Excerpt:</w:t>
      </w:r>
    </w:p>
    <w:p w:rsidR="00A41A2A" w:rsidRPr="00A41A2A" w:rsidRDefault="003E7502" w:rsidP="00A41A2A">
      <w:pPr>
        <w:autoSpaceDE w:val="0"/>
        <w:autoSpaceDN w:val="0"/>
        <w:adjustRightInd w:val="0"/>
        <w:ind w:left="720"/>
        <w:jc w:val="both"/>
        <w:rPr>
          <w:rFonts w:ascii="Times New Roman" w:hAnsi="Times New Roman" w:cs="Times New Roman"/>
          <w:color w:val="2D2E29"/>
          <w:sz w:val="23"/>
          <w:szCs w:val="23"/>
        </w:rPr>
      </w:pPr>
      <w:r>
        <w:rPr>
          <w:rFonts w:ascii="Times New Roman" w:hAnsi="Times New Roman" w:cs="Times New Roman"/>
          <w:color w:val="2D2E29"/>
          <w:sz w:val="23"/>
          <w:szCs w:val="23"/>
        </w:rPr>
        <w:t>“</w:t>
      </w:r>
      <w:r w:rsidR="00A41A2A" w:rsidRPr="00A41A2A">
        <w:rPr>
          <w:rFonts w:ascii="Times New Roman" w:hAnsi="Times New Roman" w:cs="Times New Roman"/>
          <w:color w:val="2D2E29"/>
          <w:sz w:val="23"/>
          <w:szCs w:val="23"/>
        </w:rPr>
        <w:t>Local roads and streets primarily serve as access roads to farms, residences, businesses and</w:t>
      </w:r>
      <w:r w:rsidR="00A41A2A">
        <w:rPr>
          <w:rFonts w:ascii="Times New Roman" w:hAnsi="Times New Roman" w:cs="Times New Roman"/>
          <w:color w:val="2D2E29"/>
          <w:sz w:val="23"/>
          <w:szCs w:val="23"/>
        </w:rPr>
        <w:t xml:space="preserve"> </w:t>
      </w:r>
      <w:r w:rsidR="00A41A2A" w:rsidRPr="00A41A2A">
        <w:rPr>
          <w:rFonts w:ascii="Times New Roman" w:hAnsi="Times New Roman" w:cs="Times New Roman"/>
          <w:color w:val="2D2E29"/>
          <w:sz w:val="23"/>
          <w:szCs w:val="23"/>
        </w:rPr>
        <w:t>other abutting properties. They distribute traffic to highways in the higher functional</w:t>
      </w:r>
      <w:r w:rsidR="00A41A2A">
        <w:rPr>
          <w:rFonts w:ascii="Times New Roman" w:hAnsi="Times New Roman" w:cs="Times New Roman"/>
          <w:color w:val="2D2E29"/>
          <w:sz w:val="23"/>
          <w:szCs w:val="23"/>
        </w:rPr>
        <w:t xml:space="preserve"> </w:t>
      </w:r>
      <w:r w:rsidR="00A41A2A" w:rsidRPr="00A41A2A">
        <w:rPr>
          <w:rFonts w:ascii="Times New Roman" w:hAnsi="Times New Roman" w:cs="Times New Roman"/>
          <w:color w:val="2D2E29"/>
          <w:sz w:val="23"/>
          <w:szCs w:val="23"/>
        </w:rPr>
        <w:t>classification network.</w:t>
      </w:r>
    </w:p>
    <w:p w:rsidR="00A41A2A" w:rsidRDefault="00A41A2A" w:rsidP="00A41A2A">
      <w:pPr>
        <w:autoSpaceDE w:val="0"/>
        <w:autoSpaceDN w:val="0"/>
        <w:adjustRightInd w:val="0"/>
        <w:ind w:left="720"/>
        <w:jc w:val="both"/>
        <w:rPr>
          <w:rFonts w:ascii="Times New Roman" w:hAnsi="Times New Roman" w:cs="Times New Roman"/>
          <w:color w:val="2D2E29"/>
          <w:sz w:val="23"/>
          <w:szCs w:val="23"/>
        </w:rPr>
      </w:pPr>
    </w:p>
    <w:p w:rsidR="003E7502" w:rsidRDefault="00A41A2A" w:rsidP="00A41A2A">
      <w:pPr>
        <w:autoSpaceDE w:val="0"/>
        <w:autoSpaceDN w:val="0"/>
        <w:adjustRightInd w:val="0"/>
        <w:ind w:left="720"/>
        <w:jc w:val="both"/>
        <w:rPr>
          <w:rFonts w:ascii="Times New Roman" w:hAnsi="Times New Roman" w:cs="Times New Roman"/>
          <w:color w:val="2D2E29"/>
          <w:sz w:val="23"/>
          <w:szCs w:val="23"/>
        </w:rPr>
      </w:pPr>
      <w:r w:rsidRPr="00A41A2A">
        <w:rPr>
          <w:rFonts w:ascii="Times New Roman" w:hAnsi="Times New Roman" w:cs="Times New Roman"/>
          <w:color w:val="2D2E29"/>
          <w:sz w:val="23"/>
          <w:szCs w:val="23"/>
        </w:rPr>
        <w:t>This chapter discusses the criteria used in the design of local roads and streets. Information</w:t>
      </w:r>
      <w:r>
        <w:rPr>
          <w:rFonts w:ascii="Times New Roman" w:hAnsi="Times New Roman" w:cs="Times New Roman"/>
          <w:color w:val="2D2E29"/>
          <w:sz w:val="23"/>
          <w:szCs w:val="23"/>
        </w:rPr>
        <w:t xml:space="preserve"> </w:t>
      </w:r>
      <w:r w:rsidRPr="00A41A2A">
        <w:rPr>
          <w:rFonts w:ascii="Times New Roman" w:hAnsi="Times New Roman" w:cs="Times New Roman"/>
          <w:color w:val="2D2E29"/>
          <w:sz w:val="23"/>
          <w:szCs w:val="23"/>
        </w:rPr>
        <w:t>that is also applicable to the design of local rural roads and local urban streets is included in the</w:t>
      </w:r>
      <w:r>
        <w:rPr>
          <w:rFonts w:ascii="Times New Roman" w:hAnsi="Times New Roman" w:cs="Times New Roman"/>
          <w:color w:val="2D2E29"/>
          <w:sz w:val="23"/>
          <w:szCs w:val="23"/>
        </w:rPr>
        <w:t xml:space="preserve"> </w:t>
      </w:r>
      <w:r w:rsidRPr="00A41A2A">
        <w:rPr>
          <w:rFonts w:ascii="Times New Roman" w:hAnsi="Times New Roman" w:cs="Times New Roman"/>
          <w:color w:val="2D2E29"/>
          <w:sz w:val="23"/>
          <w:szCs w:val="23"/>
        </w:rPr>
        <w:t>following chapters</w:t>
      </w:r>
      <w:proofErr w:type="gramStart"/>
      <w:r w:rsidRPr="00A41A2A">
        <w:rPr>
          <w:rFonts w:ascii="Times New Roman" w:hAnsi="Times New Roman" w:cs="Times New Roman"/>
          <w:color w:val="2D2E29"/>
          <w:sz w:val="23"/>
          <w:szCs w:val="23"/>
        </w:rPr>
        <w:t>:</w:t>
      </w:r>
      <w:r>
        <w:rPr>
          <w:rFonts w:ascii="Times New Roman" w:hAnsi="Times New Roman" w:cs="Times New Roman"/>
          <w:color w:val="2D2E29"/>
          <w:sz w:val="23"/>
          <w:szCs w:val="23"/>
        </w:rPr>
        <w:t>…</w:t>
      </w:r>
      <w:proofErr w:type="gramEnd"/>
      <w:r w:rsidR="003E7502">
        <w:rPr>
          <w:rFonts w:ascii="Times New Roman" w:hAnsi="Times New Roman" w:cs="Times New Roman"/>
          <w:color w:val="2D2E29"/>
          <w:sz w:val="23"/>
          <w:szCs w:val="23"/>
        </w:rPr>
        <w:t>”</w:t>
      </w:r>
    </w:p>
    <w:p w:rsidR="00C11AB3" w:rsidRDefault="00C11AB3" w:rsidP="006804F0">
      <w:pPr>
        <w:autoSpaceDE w:val="0"/>
        <w:autoSpaceDN w:val="0"/>
        <w:adjustRightInd w:val="0"/>
        <w:jc w:val="both"/>
        <w:rPr>
          <w:rFonts w:ascii="Times New Roman" w:hAnsi="Times New Roman" w:cs="Times New Roman"/>
          <w:color w:val="2D2E29"/>
          <w:sz w:val="23"/>
          <w:szCs w:val="23"/>
        </w:rPr>
      </w:pPr>
    </w:p>
    <w:p w:rsidR="006804F0" w:rsidRDefault="006804F0" w:rsidP="006804F0">
      <w:pPr>
        <w:autoSpaceDE w:val="0"/>
        <w:autoSpaceDN w:val="0"/>
        <w:adjustRightInd w:val="0"/>
        <w:jc w:val="both"/>
        <w:rPr>
          <w:rFonts w:ascii="Times New Roman" w:hAnsi="Times New Roman" w:cs="Times New Roman"/>
          <w:color w:val="2D2E29"/>
          <w:sz w:val="23"/>
          <w:szCs w:val="23"/>
        </w:rPr>
      </w:pPr>
      <w:r w:rsidRPr="00D43B8E">
        <w:rPr>
          <w:rFonts w:ascii="Times New Roman" w:hAnsi="Times New Roman" w:cs="Times New Roman"/>
          <w:color w:val="2D2E29"/>
          <w:sz w:val="23"/>
          <w:szCs w:val="23"/>
        </w:rPr>
        <w:t xml:space="preserve">SCDOT </w:t>
      </w:r>
      <w:r w:rsidR="00A41A2A">
        <w:rPr>
          <w:rFonts w:ascii="Times New Roman" w:hAnsi="Times New Roman" w:cs="Times New Roman"/>
          <w:color w:val="2D2E29"/>
          <w:sz w:val="23"/>
          <w:szCs w:val="23"/>
        </w:rPr>
        <w:t>R</w:t>
      </w:r>
      <w:r w:rsidRPr="00D43B8E">
        <w:rPr>
          <w:rFonts w:ascii="Times New Roman" w:hAnsi="Times New Roman" w:cs="Times New Roman"/>
          <w:color w:val="2D2E29"/>
          <w:sz w:val="23"/>
          <w:szCs w:val="23"/>
        </w:rPr>
        <w:t>D</w:t>
      </w:r>
      <w:r>
        <w:rPr>
          <w:rFonts w:ascii="Times New Roman" w:hAnsi="Times New Roman" w:cs="Times New Roman"/>
          <w:color w:val="2D2E29"/>
          <w:sz w:val="23"/>
          <w:szCs w:val="23"/>
        </w:rPr>
        <w:t>M</w:t>
      </w:r>
      <w:r w:rsidRPr="00D43B8E">
        <w:rPr>
          <w:rFonts w:ascii="Times New Roman" w:hAnsi="Times New Roman" w:cs="Times New Roman"/>
          <w:color w:val="2D2E29"/>
          <w:sz w:val="23"/>
          <w:szCs w:val="23"/>
        </w:rPr>
        <w:t xml:space="preserve"> </w:t>
      </w:r>
      <w:r>
        <w:rPr>
          <w:rFonts w:ascii="Times New Roman" w:hAnsi="Times New Roman" w:cs="Times New Roman"/>
          <w:color w:val="2D2E29"/>
          <w:sz w:val="23"/>
          <w:szCs w:val="23"/>
        </w:rPr>
        <w:t xml:space="preserve">Figure </w:t>
      </w:r>
      <w:r w:rsidR="00A41A2A">
        <w:rPr>
          <w:rFonts w:ascii="Times New Roman" w:hAnsi="Times New Roman" w:cs="Times New Roman"/>
          <w:color w:val="2D2E29"/>
          <w:sz w:val="23"/>
          <w:szCs w:val="23"/>
        </w:rPr>
        <w:t>14.3-A</w:t>
      </w:r>
      <w:r w:rsidR="00A41A2A" w:rsidRPr="00D43B8E">
        <w:rPr>
          <w:rFonts w:ascii="Times New Roman" w:hAnsi="Times New Roman" w:cs="Times New Roman"/>
          <w:color w:val="2D2E29"/>
          <w:sz w:val="23"/>
          <w:szCs w:val="23"/>
        </w:rPr>
        <w:t xml:space="preserve"> </w:t>
      </w:r>
      <w:r w:rsidR="00A41A2A">
        <w:rPr>
          <w:rFonts w:ascii="Times New Roman" w:hAnsi="Times New Roman" w:cs="Times New Roman"/>
          <w:color w:val="2D2E29"/>
          <w:sz w:val="23"/>
          <w:szCs w:val="23"/>
        </w:rPr>
        <w:t>–</w:t>
      </w:r>
      <w:r w:rsidR="00A41A2A" w:rsidRPr="00D43B8E">
        <w:rPr>
          <w:rFonts w:ascii="Times New Roman" w:hAnsi="Times New Roman" w:cs="Times New Roman"/>
          <w:color w:val="2D2E29"/>
          <w:sz w:val="23"/>
          <w:szCs w:val="23"/>
        </w:rPr>
        <w:t xml:space="preserve"> </w:t>
      </w:r>
      <w:r w:rsidR="00A41A2A" w:rsidRPr="00067C47">
        <w:rPr>
          <w:rFonts w:ascii="Times New Roman" w:hAnsi="Times New Roman" w:cs="Times New Roman"/>
          <w:color w:val="2D2E29"/>
          <w:sz w:val="23"/>
          <w:szCs w:val="23"/>
        </w:rPr>
        <w:t>G</w:t>
      </w:r>
      <w:r w:rsidR="00A41A2A">
        <w:rPr>
          <w:rFonts w:ascii="Times New Roman" w:hAnsi="Times New Roman" w:cs="Times New Roman"/>
          <w:color w:val="2D2E29"/>
          <w:sz w:val="23"/>
          <w:szCs w:val="23"/>
        </w:rPr>
        <w:t>eometric</w:t>
      </w:r>
      <w:r w:rsidR="00A41A2A" w:rsidRPr="00067C47">
        <w:rPr>
          <w:rFonts w:ascii="Times New Roman" w:hAnsi="Times New Roman" w:cs="Times New Roman"/>
          <w:color w:val="2D2E29"/>
          <w:sz w:val="23"/>
          <w:szCs w:val="23"/>
        </w:rPr>
        <w:t xml:space="preserve"> D</w:t>
      </w:r>
      <w:r w:rsidR="00A41A2A">
        <w:rPr>
          <w:rFonts w:ascii="Times New Roman" w:hAnsi="Times New Roman" w:cs="Times New Roman"/>
          <w:color w:val="2D2E29"/>
          <w:sz w:val="23"/>
          <w:szCs w:val="23"/>
        </w:rPr>
        <w:t>esign</w:t>
      </w:r>
      <w:r w:rsidR="00A41A2A" w:rsidRPr="00067C47">
        <w:rPr>
          <w:rFonts w:ascii="Times New Roman" w:hAnsi="Times New Roman" w:cs="Times New Roman"/>
          <w:color w:val="2D2E29"/>
          <w:sz w:val="23"/>
          <w:szCs w:val="23"/>
        </w:rPr>
        <w:t xml:space="preserve"> C</w:t>
      </w:r>
      <w:r w:rsidR="00A41A2A">
        <w:rPr>
          <w:rFonts w:ascii="Times New Roman" w:hAnsi="Times New Roman" w:cs="Times New Roman"/>
          <w:color w:val="2D2E29"/>
          <w:sz w:val="23"/>
          <w:szCs w:val="23"/>
        </w:rPr>
        <w:t>riteria</w:t>
      </w:r>
      <w:r w:rsidR="00A41A2A" w:rsidRPr="00067C47">
        <w:rPr>
          <w:rFonts w:ascii="Times New Roman" w:hAnsi="Times New Roman" w:cs="Times New Roman"/>
          <w:color w:val="2D2E29"/>
          <w:sz w:val="23"/>
          <w:szCs w:val="23"/>
        </w:rPr>
        <w:t xml:space="preserve"> </w:t>
      </w:r>
      <w:r w:rsidR="00A41A2A">
        <w:rPr>
          <w:rFonts w:ascii="Times New Roman" w:hAnsi="Times New Roman" w:cs="Times New Roman"/>
          <w:color w:val="2D2E29"/>
          <w:sz w:val="23"/>
          <w:szCs w:val="23"/>
        </w:rPr>
        <w:t>for Local Rural Roads</w:t>
      </w:r>
    </w:p>
    <w:p w:rsidR="006804F0" w:rsidRDefault="00C11AB3" w:rsidP="006804F0">
      <w:pPr>
        <w:autoSpaceDE w:val="0"/>
        <w:autoSpaceDN w:val="0"/>
        <w:adjustRightInd w:val="0"/>
        <w:jc w:val="both"/>
        <w:rPr>
          <w:rFonts w:ascii="Times New Roman" w:hAnsi="Times New Roman" w:cs="Times New Roman"/>
          <w:color w:val="2D2E29"/>
          <w:sz w:val="23"/>
          <w:szCs w:val="23"/>
        </w:rPr>
      </w:pPr>
      <w:r>
        <w:rPr>
          <w:rFonts w:ascii="Times New Roman" w:hAnsi="Times New Roman" w:cs="Times New Roman"/>
          <w:color w:val="2D2E29"/>
          <w:sz w:val="23"/>
          <w:szCs w:val="23"/>
        </w:rPr>
        <w:tab/>
        <w:t>See Attachment C</w:t>
      </w:r>
    </w:p>
    <w:p w:rsidR="00C11AB3" w:rsidRDefault="00C11AB3" w:rsidP="006804F0">
      <w:pPr>
        <w:autoSpaceDE w:val="0"/>
        <w:autoSpaceDN w:val="0"/>
        <w:adjustRightInd w:val="0"/>
        <w:jc w:val="both"/>
        <w:rPr>
          <w:rFonts w:ascii="Times New Roman" w:hAnsi="Times New Roman" w:cs="Times New Roman"/>
          <w:color w:val="2D2E29"/>
          <w:sz w:val="23"/>
          <w:szCs w:val="23"/>
        </w:rPr>
      </w:pPr>
    </w:p>
    <w:p w:rsidR="006804F0" w:rsidRDefault="006804F0" w:rsidP="006804F0">
      <w:pPr>
        <w:autoSpaceDE w:val="0"/>
        <w:autoSpaceDN w:val="0"/>
        <w:adjustRightInd w:val="0"/>
        <w:jc w:val="both"/>
        <w:rPr>
          <w:rFonts w:ascii="Times New Roman" w:hAnsi="Times New Roman" w:cs="Times New Roman"/>
          <w:color w:val="2D2E29"/>
          <w:sz w:val="23"/>
          <w:szCs w:val="23"/>
        </w:rPr>
      </w:pPr>
      <w:r w:rsidRPr="00D43B8E">
        <w:rPr>
          <w:rFonts w:ascii="Times New Roman" w:hAnsi="Times New Roman" w:cs="Times New Roman"/>
          <w:color w:val="2D2E29"/>
          <w:sz w:val="23"/>
          <w:szCs w:val="23"/>
        </w:rPr>
        <w:t xml:space="preserve">SCDOT </w:t>
      </w:r>
      <w:r w:rsidR="00A41A2A">
        <w:rPr>
          <w:rFonts w:ascii="Times New Roman" w:hAnsi="Times New Roman" w:cs="Times New Roman"/>
          <w:color w:val="2D2E29"/>
          <w:sz w:val="23"/>
          <w:szCs w:val="23"/>
        </w:rPr>
        <w:t>R</w:t>
      </w:r>
      <w:r w:rsidRPr="00D43B8E">
        <w:rPr>
          <w:rFonts w:ascii="Times New Roman" w:hAnsi="Times New Roman" w:cs="Times New Roman"/>
          <w:color w:val="2D2E29"/>
          <w:sz w:val="23"/>
          <w:szCs w:val="23"/>
        </w:rPr>
        <w:t>D</w:t>
      </w:r>
      <w:r>
        <w:rPr>
          <w:rFonts w:ascii="Times New Roman" w:hAnsi="Times New Roman" w:cs="Times New Roman"/>
          <w:color w:val="2D2E29"/>
          <w:sz w:val="23"/>
          <w:szCs w:val="23"/>
        </w:rPr>
        <w:t>M</w:t>
      </w:r>
      <w:r w:rsidRPr="00D43B8E">
        <w:rPr>
          <w:rFonts w:ascii="Times New Roman" w:hAnsi="Times New Roman" w:cs="Times New Roman"/>
          <w:color w:val="2D2E29"/>
          <w:sz w:val="23"/>
          <w:szCs w:val="23"/>
        </w:rPr>
        <w:t xml:space="preserve"> </w:t>
      </w:r>
      <w:r>
        <w:rPr>
          <w:rFonts w:ascii="Times New Roman" w:hAnsi="Times New Roman" w:cs="Times New Roman"/>
          <w:color w:val="2D2E29"/>
          <w:sz w:val="23"/>
          <w:szCs w:val="23"/>
        </w:rPr>
        <w:t xml:space="preserve">Figure </w:t>
      </w:r>
      <w:r w:rsidR="00A41A2A">
        <w:rPr>
          <w:rFonts w:ascii="Times New Roman" w:hAnsi="Times New Roman" w:cs="Times New Roman"/>
          <w:color w:val="2D2E29"/>
          <w:sz w:val="23"/>
          <w:szCs w:val="23"/>
        </w:rPr>
        <w:t>14.3-B – Alignment Criteria for Local Rural Roads</w:t>
      </w:r>
    </w:p>
    <w:p w:rsidR="00C11AB3" w:rsidRDefault="00C11AB3" w:rsidP="00C11AB3">
      <w:pPr>
        <w:autoSpaceDE w:val="0"/>
        <w:autoSpaceDN w:val="0"/>
        <w:adjustRightInd w:val="0"/>
        <w:jc w:val="both"/>
        <w:rPr>
          <w:rFonts w:ascii="Times New Roman" w:hAnsi="Times New Roman" w:cs="Times New Roman"/>
          <w:color w:val="2D2E29"/>
          <w:sz w:val="23"/>
          <w:szCs w:val="23"/>
        </w:rPr>
      </w:pPr>
      <w:r>
        <w:rPr>
          <w:rFonts w:ascii="Times New Roman" w:hAnsi="Times New Roman" w:cs="Times New Roman"/>
          <w:color w:val="2D2E29"/>
          <w:sz w:val="23"/>
          <w:szCs w:val="23"/>
        </w:rPr>
        <w:tab/>
        <w:t>See Attachment C</w:t>
      </w:r>
    </w:p>
    <w:p w:rsidR="00C11AB3" w:rsidRDefault="00C11AB3" w:rsidP="006804F0">
      <w:pPr>
        <w:autoSpaceDE w:val="0"/>
        <w:autoSpaceDN w:val="0"/>
        <w:adjustRightInd w:val="0"/>
        <w:jc w:val="both"/>
        <w:rPr>
          <w:rFonts w:ascii="Times New Roman" w:hAnsi="Times New Roman" w:cs="Times New Roman"/>
          <w:color w:val="2D2E29"/>
          <w:sz w:val="23"/>
          <w:szCs w:val="23"/>
        </w:rPr>
      </w:pPr>
    </w:p>
    <w:p w:rsidR="006804F0" w:rsidRDefault="006804F0" w:rsidP="006804F0">
      <w:pPr>
        <w:autoSpaceDE w:val="0"/>
        <w:autoSpaceDN w:val="0"/>
        <w:adjustRightInd w:val="0"/>
        <w:jc w:val="both"/>
        <w:rPr>
          <w:rFonts w:ascii="Times New Roman" w:hAnsi="Times New Roman" w:cs="Times New Roman"/>
          <w:color w:val="2D2E29"/>
          <w:sz w:val="23"/>
          <w:szCs w:val="23"/>
        </w:rPr>
      </w:pPr>
      <w:r w:rsidRPr="00D43B8E">
        <w:rPr>
          <w:rFonts w:ascii="Times New Roman" w:hAnsi="Times New Roman" w:cs="Times New Roman"/>
          <w:color w:val="2D2E29"/>
          <w:sz w:val="23"/>
          <w:szCs w:val="23"/>
        </w:rPr>
        <w:t xml:space="preserve">SCDOT </w:t>
      </w:r>
      <w:r>
        <w:rPr>
          <w:rFonts w:ascii="Times New Roman" w:hAnsi="Times New Roman" w:cs="Times New Roman"/>
          <w:color w:val="2D2E29"/>
          <w:sz w:val="23"/>
          <w:szCs w:val="23"/>
        </w:rPr>
        <w:t>B</w:t>
      </w:r>
      <w:r w:rsidRPr="00D43B8E">
        <w:rPr>
          <w:rFonts w:ascii="Times New Roman" w:hAnsi="Times New Roman" w:cs="Times New Roman"/>
          <w:color w:val="2D2E29"/>
          <w:sz w:val="23"/>
          <w:szCs w:val="23"/>
        </w:rPr>
        <w:t>D</w:t>
      </w:r>
      <w:r>
        <w:rPr>
          <w:rFonts w:ascii="Times New Roman" w:hAnsi="Times New Roman" w:cs="Times New Roman"/>
          <w:color w:val="2D2E29"/>
          <w:sz w:val="23"/>
          <w:szCs w:val="23"/>
        </w:rPr>
        <w:t>M</w:t>
      </w:r>
      <w:r w:rsidRPr="00D43B8E">
        <w:rPr>
          <w:rFonts w:ascii="Times New Roman" w:hAnsi="Times New Roman" w:cs="Times New Roman"/>
          <w:color w:val="2D2E29"/>
          <w:sz w:val="23"/>
          <w:szCs w:val="23"/>
        </w:rPr>
        <w:t xml:space="preserve"> </w:t>
      </w:r>
      <w:r>
        <w:rPr>
          <w:rFonts w:ascii="Times New Roman" w:hAnsi="Times New Roman" w:cs="Times New Roman"/>
          <w:color w:val="2D2E29"/>
          <w:sz w:val="23"/>
          <w:szCs w:val="23"/>
        </w:rPr>
        <w:t xml:space="preserve">Section </w:t>
      </w:r>
      <w:r w:rsidRPr="00067C47">
        <w:rPr>
          <w:rFonts w:ascii="Times New Roman" w:hAnsi="Times New Roman" w:cs="Times New Roman"/>
          <w:color w:val="2D2E29"/>
          <w:sz w:val="23"/>
          <w:szCs w:val="23"/>
        </w:rPr>
        <w:t>12.6.1</w:t>
      </w:r>
      <w:r>
        <w:rPr>
          <w:rFonts w:ascii="Times New Roman" w:hAnsi="Times New Roman" w:cs="Times New Roman"/>
          <w:color w:val="2D2E29"/>
          <w:sz w:val="23"/>
          <w:szCs w:val="23"/>
        </w:rPr>
        <w:t>.4</w:t>
      </w:r>
      <w:r w:rsidRPr="00067C47">
        <w:rPr>
          <w:rFonts w:ascii="Times New Roman" w:hAnsi="Times New Roman" w:cs="Times New Roman"/>
          <w:color w:val="2D2E29"/>
          <w:sz w:val="23"/>
          <w:szCs w:val="23"/>
        </w:rPr>
        <w:t xml:space="preserve"> </w:t>
      </w:r>
      <w:r>
        <w:rPr>
          <w:rFonts w:ascii="Times New Roman" w:hAnsi="Times New Roman" w:cs="Times New Roman"/>
          <w:color w:val="2D2E29"/>
          <w:sz w:val="23"/>
          <w:szCs w:val="23"/>
        </w:rPr>
        <w:t xml:space="preserve">- </w:t>
      </w:r>
      <w:r w:rsidRPr="00067C47">
        <w:rPr>
          <w:rFonts w:ascii="Times New Roman" w:hAnsi="Times New Roman" w:cs="Times New Roman"/>
          <w:color w:val="2D2E29"/>
          <w:sz w:val="23"/>
          <w:szCs w:val="23"/>
        </w:rPr>
        <w:t>Bridge Roadway Widths</w:t>
      </w:r>
      <w:r w:rsidRPr="00D43B8E">
        <w:rPr>
          <w:rFonts w:ascii="Times New Roman" w:hAnsi="Times New Roman" w:cs="Times New Roman"/>
          <w:color w:val="2D2E29"/>
          <w:sz w:val="23"/>
          <w:szCs w:val="23"/>
        </w:rPr>
        <w:t xml:space="preserve"> </w:t>
      </w:r>
      <w:r>
        <w:rPr>
          <w:rFonts w:ascii="Times New Roman" w:hAnsi="Times New Roman" w:cs="Times New Roman"/>
          <w:color w:val="2D2E29"/>
          <w:sz w:val="23"/>
          <w:szCs w:val="23"/>
        </w:rPr>
        <w:t xml:space="preserve"> </w:t>
      </w:r>
    </w:p>
    <w:p w:rsidR="003E7502" w:rsidRPr="00D43B8E" w:rsidRDefault="003E7502" w:rsidP="003E7502">
      <w:pPr>
        <w:autoSpaceDE w:val="0"/>
        <w:autoSpaceDN w:val="0"/>
        <w:adjustRightInd w:val="0"/>
        <w:ind w:left="720"/>
        <w:jc w:val="both"/>
        <w:rPr>
          <w:rFonts w:ascii="Times New Roman" w:hAnsi="Times New Roman" w:cs="Times New Roman"/>
          <w:color w:val="2E2E2E"/>
          <w:sz w:val="23"/>
          <w:szCs w:val="23"/>
        </w:rPr>
      </w:pPr>
      <w:r>
        <w:rPr>
          <w:rFonts w:ascii="Times New Roman" w:hAnsi="Times New Roman" w:cs="Times New Roman"/>
          <w:color w:val="2D2E29"/>
          <w:sz w:val="23"/>
          <w:szCs w:val="23"/>
        </w:rPr>
        <w:t>“</w:t>
      </w:r>
      <w:r w:rsidRPr="003E7502">
        <w:rPr>
          <w:rFonts w:ascii="Times New Roman" w:hAnsi="Times New Roman" w:cs="Times New Roman"/>
          <w:color w:val="2D2E29"/>
          <w:sz w:val="23"/>
          <w:szCs w:val="23"/>
        </w:rPr>
        <w:t>In general, bridge widths should match the approach roadway widths (traveled way plus</w:t>
      </w:r>
      <w:r>
        <w:rPr>
          <w:rFonts w:ascii="Times New Roman" w:hAnsi="Times New Roman" w:cs="Times New Roman"/>
          <w:color w:val="2D2E29"/>
          <w:sz w:val="23"/>
          <w:szCs w:val="23"/>
        </w:rPr>
        <w:t xml:space="preserve"> </w:t>
      </w:r>
      <w:r w:rsidRPr="003E7502">
        <w:rPr>
          <w:rFonts w:ascii="Times New Roman" w:hAnsi="Times New Roman" w:cs="Times New Roman"/>
          <w:color w:val="2D2E29"/>
          <w:sz w:val="23"/>
          <w:szCs w:val="23"/>
        </w:rPr>
        <w:t>shoulders). Figure 12.6-1 provides guidelines for bridge widths. However, in determining the</w:t>
      </w:r>
      <w:r>
        <w:rPr>
          <w:rFonts w:ascii="Times New Roman" w:hAnsi="Times New Roman" w:cs="Times New Roman"/>
          <w:color w:val="2D2E29"/>
          <w:sz w:val="23"/>
          <w:szCs w:val="23"/>
        </w:rPr>
        <w:t xml:space="preserve"> </w:t>
      </w:r>
      <w:r w:rsidRPr="003E7502">
        <w:rPr>
          <w:rFonts w:ascii="Times New Roman" w:hAnsi="Times New Roman" w:cs="Times New Roman"/>
          <w:color w:val="2D2E29"/>
          <w:sz w:val="23"/>
          <w:szCs w:val="23"/>
        </w:rPr>
        <w:t>width for major water crossings, consider the cost of the structure, traffic volumes, and potential</w:t>
      </w:r>
      <w:r>
        <w:rPr>
          <w:rFonts w:ascii="Times New Roman" w:hAnsi="Times New Roman" w:cs="Times New Roman"/>
          <w:color w:val="2D2E29"/>
          <w:sz w:val="23"/>
          <w:szCs w:val="23"/>
        </w:rPr>
        <w:t xml:space="preserve"> for future width requirements.”</w:t>
      </w:r>
    </w:p>
    <w:p w:rsidR="006804F0" w:rsidRDefault="006804F0"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3E7502" w:rsidRDefault="003E7502" w:rsidP="006804F0">
      <w:pPr>
        <w:rPr>
          <w:rFonts w:ascii="Times New Roman" w:hAnsi="Times New Roman" w:cs="Times New Roman"/>
          <w:color w:val="2D2E29"/>
          <w:sz w:val="23"/>
          <w:szCs w:val="23"/>
        </w:rPr>
      </w:pPr>
    </w:p>
    <w:p w:rsidR="006804F0" w:rsidRDefault="006804F0" w:rsidP="006804F0">
      <w:r w:rsidRPr="00D43B8E">
        <w:rPr>
          <w:rFonts w:ascii="Times New Roman" w:hAnsi="Times New Roman" w:cs="Times New Roman"/>
          <w:color w:val="2D2E29"/>
          <w:sz w:val="23"/>
          <w:szCs w:val="23"/>
        </w:rPr>
        <w:t xml:space="preserve">SCDOT </w:t>
      </w:r>
      <w:r>
        <w:rPr>
          <w:rFonts w:ascii="Times New Roman" w:hAnsi="Times New Roman" w:cs="Times New Roman"/>
          <w:color w:val="2D2E29"/>
          <w:sz w:val="23"/>
          <w:szCs w:val="23"/>
        </w:rPr>
        <w:t>B</w:t>
      </w:r>
      <w:r w:rsidRPr="00D43B8E">
        <w:rPr>
          <w:rFonts w:ascii="Times New Roman" w:hAnsi="Times New Roman" w:cs="Times New Roman"/>
          <w:color w:val="2D2E29"/>
          <w:sz w:val="23"/>
          <w:szCs w:val="23"/>
        </w:rPr>
        <w:t>D</w:t>
      </w:r>
      <w:r>
        <w:rPr>
          <w:rFonts w:ascii="Times New Roman" w:hAnsi="Times New Roman" w:cs="Times New Roman"/>
          <w:color w:val="2D2E29"/>
          <w:sz w:val="23"/>
          <w:szCs w:val="23"/>
        </w:rPr>
        <w:t>M</w:t>
      </w:r>
      <w:r w:rsidRPr="00D43B8E">
        <w:rPr>
          <w:rFonts w:ascii="Times New Roman" w:hAnsi="Times New Roman" w:cs="Times New Roman"/>
          <w:color w:val="2D2E29"/>
          <w:sz w:val="23"/>
          <w:szCs w:val="23"/>
        </w:rPr>
        <w:t xml:space="preserve"> </w:t>
      </w:r>
      <w:r>
        <w:rPr>
          <w:rFonts w:ascii="Times New Roman" w:hAnsi="Times New Roman" w:cs="Times New Roman"/>
          <w:color w:val="2D2E29"/>
          <w:sz w:val="23"/>
          <w:szCs w:val="23"/>
        </w:rPr>
        <w:t>Figure 12.6-</w:t>
      </w:r>
      <w:r w:rsidRPr="00067C47">
        <w:rPr>
          <w:rFonts w:ascii="Times New Roman" w:hAnsi="Times New Roman" w:cs="Times New Roman"/>
          <w:color w:val="2D2E29"/>
          <w:sz w:val="23"/>
          <w:szCs w:val="23"/>
        </w:rPr>
        <w:t xml:space="preserve">1 </w:t>
      </w:r>
      <w:r>
        <w:rPr>
          <w:rFonts w:ascii="Times New Roman" w:hAnsi="Times New Roman" w:cs="Times New Roman"/>
          <w:color w:val="2D2E29"/>
          <w:sz w:val="23"/>
          <w:szCs w:val="23"/>
        </w:rPr>
        <w:t xml:space="preserve">– Guidelines for </w:t>
      </w:r>
      <w:r w:rsidRPr="00067C47">
        <w:rPr>
          <w:rFonts w:ascii="Times New Roman" w:hAnsi="Times New Roman" w:cs="Times New Roman"/>
          <w:color w:val="2D2E29"/>
          <w:sz w:val="23"/>
          <w:szCs w:val="23"/>
        </w:rPr>
        <w:t>Bridge Roadway Widths</w:t>
      </w:r>
    </w:p>
    <w:p w:rsidR="006804F0" w:rsidRDefault="006804F0">
      <w:r>
        <w:rPr>
          <w:noProof/>
        </w:rPr>
        <w:drawing>
          <wp:inline distT="0" distB="0" distL="0" distR="0" wp14:anchorId="12818A09" wp14:editId="5D158741">
            <wp:extent cx="5943600" cy="534860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5348605"/>
                    </a:xfrm>
                    <a:prstGeom prst="rect">
                      <a:avLst/>
                    </a:prstGeom>
                  </pic:spPr>
                </pic:pic>
              </a:graphicData>
            </a:graphic>
          </wp:inline>
        </w:drawing>
      </w:r>
    </w:p>
    <w:sectPr w:rsidR="006804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07"/>
    <w:rsid w:val="002E49F3"/>
    <w:rsid w:val="003E7502"/>
    <w:rsid w:val="003F7B07"/>
    <w:rsid w:val="006804F0"/>
    <w:rsid w:val="008578CA"/>
    <w:rsid w:val="00A41A2A"/>
    <w:rsid w:val="00AF132F"/>
    <w:rsid w:val="00B97A21"/>
    <w:rsid w:val="00C11AB3"/>
    <w:rsid w:val="00F57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7B07"/>
    <w:rPr>
      <w:rFonts w:ascii="Tahoma" w:hAnsi="Tahoma" w:cs="Tahoma"/>
      <w:sz w:val="16"/>
      <w:szCs w:val="16"/>
    </w:rPr>
  </w:style>
  <w:style w:type="character" w:customStyle="1" w:styleId="BalloonTextChar">
    <w:name w:val="Balloon Text Char"/>
    <w:basedOn w:val="DefaultParagraphFont"/>
    <w:link w:val="BalloonText"/>
    <w:uiPriority w:val="99"/>
    <w:semiHidden/>
    <w:rsid w:val="003F7B07"/>
    <w:rPr>
      <w:rFonts w:ascii="Tahoma" w:hAnsi="Tahoma" w:cs="Tahoma"/>
      <w:sz w:val="16"/>
      <w:szCs w:val="16"/>
    </w:rPr>
  </w:style>
  <w:style w:type="character" w:styleId="Hyperlink">
    <w:name w:val="Hyperlink"/>
    <w:basedOn w:val="DefaultParagraphFont"/>
    <w:uiPriority w:val="99"/>
    <w:unhideWhenUsed/>
    <w:rsid w:val="003E75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B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7B07"/>
    <w:rPr>
      <w:rFonts w:ascii="Tahoma" w:hAnsi="Tahoma" w:cs="Tahoma"/>
      <w:sz w:val="16"/>
      <w:szCs w:val="16"/>
    </w:rPr>
  </w:style>
  <w:style w:type="character" w:customStyle="1" w:styleId="BalloonTextChar">
    <w:name w:val="Balloon Text Char"/>
    <w:basedOn w:val="DefaultParagraphFont"/>
    <w:link w:val="BalloonText"/>
    <w:uiPriority w:val="99"/>
    <w:semiHidden/>
    <w:rsid w:val="003F7B07"/>
    <w:rPr>
      <w:rFonts w:ascii="Tahoma" w:hAnsi="Tahoma" w:cs="Tahoma"/>
      <w:sz w:val="16"/>
      <w:szCs w:val="16"/>
    </w:rPr>
  </w:style>
  <w:style w:type="character" w:styleId="Hyperlink">
    <w:name w:val="Hyperlink"/>
    <w:basedOn w:val="DefaultParagraphFont"/>
    <w:uiPriority w:val="99"/>
    <w:unhideWhenUsed/>
    <w:rsid w:val="003E75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dot.org/business/pdf/roadway/2017_SCDOT_Roadway_Design_Manual.pdf" TargetMode="Externa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1028</Words>
  <Characters>5864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McKinney, Ben</dc:creator>
  <cp:lastModifiedBy>McKinney, Ben</cp:lastModifiedBy>
  <cp:revision>6</cp:revision>
  <dcterms:created xsi:type="dcterms:W3CDTF">2018-01-16T19:21:00Z</dcterms:created>
  <dcterms:modified xsi:type="dcterms:W3CDTF">2018-08-22T17:42:00Z</dcterms:modified>
</cp:coreProperties>
</file>